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08439095" w:rsidR="000331A6" w:rsidRPr="00925E0B" w:rsidRDefault="000331A6">
      <w:pPr>
        <w:rPr>
          <w:b/>
          <w:sz w:val="28"/>
          <w:szCs w:val="28"/>
        </w:rPr>
      </w:pPr>
      <w:r w:rsidRPr="00925E0B">
        <w:rPr>
          <w:b/>
          <w:sz w:val="28"/>
          <w:szCs w:val="28"/>
        </w:rPr>
        <w:t>PI Name:</w:t>
      </w:r>
      <w:r w:rsidR="00F95F27">
        <w:rPr>
          <w:b/>
          <w:sz w:val="28"/>
          <w:szCs w:val="28"/>
        </w:rPr>
        <w:t xml:space="preserve"> Tamara</w:t>
      </w:r>
      <w:r w:rsidR="00634B09">
        <w:rPr>
          <w:b/>
          <w:sz w:val="28"/>
          <w:szCs w:val="28"/>
        </w:rPr>
        <w:t xml:space="preserve"> M.</w:t>
      </w:r>
      <w:r w:rsidR="00F95F27">
        <w:rPr>
          <w:b/>
          <w:sz w:val="28"/>
          <w:szCs w:val="28"/>
        </w:rPr>
        <w:t xml:space="preserve"> Powers, Texas A&amp;M</w:t>
      </w:r>
      <w:r w:rsidR="00634B09">
        <w:rPr>
          <w:b/>
          <w:sz w:val="28"/>
          <w:szCs w:val="28"/>
        </w:rPr>
        <w:t xml:space="preserve"> University</w:t>
      </w:r>
    </w:p>
    <w:p w14:paraId="51315A05" w14:textId="4CF91D94" w:rsidR="000331A6" w:rsidRPr="009C5694" w:rsidRDefault="00760C9B" w:rsidP="00F849B0">
      <w:pPr>
        <w:jc w:val="both"/>
      </w:pPr>
      <w:r>
        <w:rPr>
          <w:b/>
          <w:sz w:val="28"/>
        </w:rPr>
        <w:t>Science</w:t>
      </w:r>
      <w:r w:rsidR="000331A6" w:rsidRPr="000331A6">
        <w:rPr>
          <w:b/>
          <w:sz w:val="28"/>
        </w:rPr>
        <w:t xml:space="preserve"> Education Title</w:t>
      </w:r>
      <w:r w:rsidR="008501EB">
        <w:rPr>
          <w:b/>
          <w:sz w:val="28"/>
        </w:rPr>
        <w:t>:</w:t>
      </w:r>
      <w:r w:rsidR="000331A6">
        <w:t xml:space="preserve"> </w:t>
      </w:r>
      <w:r w:rsidR="009C5694" w:rsidRPr="00F259AC">
        <w:t>MO Theory of Transition Metal Complexes</w:t>
      </w:r>
      <w:r w:rsidR="009C5694">
        <w:t xml:space="preserve">: Synthesis of </w:t>
      </w:r>
      <w:proofErr w:type="gramStart"/>
      <w:r w:rsidR="00E91C15">
        <w:t>M(</w:t>
      </w:r>
      <w:proofErr w:type="spellStart"/>
      <w:proofErr w:type="gramEnd"/>
      <w:r w:rsidR="009C5694">
        <w:t>dppf</w:t>
      </w:r>
      <w:proofErr w:type="spellEnd"/>
      <w:r w:rsidR="00E91C15">
        <w:t>)</w:t>
      </w:r>
      <w:r w:rsidR="009C5694">
        <w:t>Cl</w:t>
      </w:r>
      <w:r w:rsidR="009C5694">
        <w:rPr>
          <w:vertAlign w:val="subscript"/>
        </w:rPr>
        <w:t>2</w:t>
      </w:r>
      <w:r w:rsidR="009C5694">
        <w:t xml:space="preserve"> </w:t>
      </w:r>
      <w:r w:rsidR="00FA6266">
        <w:t>(</w:t>
      </w:r>
      <w:r w:rsidR="009C5694">
        <w:t>M = Ni</w:t>
      </w:r>
      <w:r w:rsidR="00FA6266">
        <w:t>,</w:t>
      </w:r>
      <w:r w:rsidR="009C5694">
        <w:t xml:space="preserve"> </w:t>
      </w:r>
      <w:proofErr w:type="spellStart"/>
      <w:r w:rsidR="009C5694">
        <w:t>Pd</w:t>
      </w:r>
      <w:proofErr w:type="spellEnd"/>
      <w:r w:rsidR="00FA6266">
        <w:t>)</w:t>
      </w:r>
      <w:r w:rsidR="009C5694">
        <w:t>.</w:t>
      </w:r>
    </w:p>
    <w:p w14:paraId="6D574A61" w14:textId="3DD6F8D0" w:rsidR="000331A6" w:rsidRDefault="000331A6">
      <w:r w:rsidRPr="000331A6">
        <w:rPr>
          <w:b/>
          <w:sz w:val="28"/>
        </w:rPr>
        <w:t>Overview</w:t>
      </w:r>
      <w:r w:rsidR="008501EB">
        <w:rPr>
          <w:b/>
          <w:sz w:val="28"/>
        </w:rPr>
        <w:t>:</w:t>
      </w:r>
      <w:r w:rsidRPr="000331A6">
        <w:rPr>
          <w:b/>
          <w:sz w:val="28"/>
        </w:rPr>
        <w:t xml:space="preserve"> </w:t>
      </w:r>
    </w:p>
    <w:p w14:paraId="3C262672" w14:textId="164B7D5A" w:rsidR="009F3FE2" w:rsidRPr="009F3FE2" w:rsidRDefault="00664FB8" w:rsidP="00B40D23">
      <w:pPr>
        <w:jc w:val="both"/>
      </w:pPr>
      <w:r>
        <w:t>In this video, we will synthesize two metal complexes featuring the ligand 1,1’-bis(</w:t>
      </w:r>
      <w:proofErr w:type="spellStart"/>
      <w:proofErr w:type="gramStart"/>
      <w:r>
        <w:t>diphenylphosphino</w:t>
      </w:r>
      <w:proofErr w:type="spellEnd"/>
      <w:r>
        <w:t>)</w:t>
      </w:r>
      <w:proofErr w:type="spellStart"/>
      <w:r>
        <w:t>ferrocene</w:t>
      </w:r>
      <w:proofErr w:type="spellEnd"/>
      <w:proofErr w:type="gramEnd"/>
      <w:r>
        <w:t xml:space="preserve"> (</w:t>
      </w:r>
      <w:proofErr w:type="spellStart"/>
      <w:r>
        <w:t>dppf</w:t>
      </w:r>
      <w:proofErr w:type="spellEnd"/>
      <w:r>
        <w:t>)</w:t>
      </w:r>
      <w:r w:rsidR="00C97506">
        <w:t xml:space="preserve">: </w:t>
      </w:r>
      <w:r>
        <w:t>M(</w:t>
      </w:r>
      <w:proofErr w:type="spellStart"/>
      <w:r>
        <w:t>dppf</w:t>
      </w:r>
      <w:proofErr w:type="spellEnd"/>
      <w:r>
        <w:t>)Cl</w:t>
      </w:r>
      <w:r>
        <w:softHyphen/>
      </w:r>
      <w:r>
        <w:rPr>
          <w:vertAlign w:val="subscript"/>
        </w:rPr>
        <w:t>2</w:t>
      </w:r>
      <w:r w:rsidRPr="00C25F07">
        <w:t>,</w:t>
      </w:r>
      <w:r>
        <w:t xml:space="preserve"> where M = Ni or Pd. While both of these</w:t>
      </w:r>
      <w:r w:rsidR="005D2E1D">
        <w:t xml:space="preserve"> transition metal complexes are 4-coordinate, they exhibit different geometries at the metal center. Using MO theory</w:t>
      </w:r>
      <w:r w:rsidR="00C25F07">
        <w:t xml:space="preserve"> in conjunction with </w:t>
      </w:r>
      <w:r w:rsidR="00C25F07" w:rsidRPr="00C25F07">
        <w:rPr>
          <w:vertAlign w:val="superscript"/>
        </w:rPr>
        <w:t>1</w:t>
      </w:r>
      <w:r w:rsidR="00C25F07">
        <w:t>H NMR and</w:t>
      </w:r>
      <w:r w:rsidR="005D2E1D">
        <w:t xml:space="preserve"> </w:t>
      </w:r>
      <w:r w:rsidR="00161282" w:rsidRPr="005D2E1D">
        <w:t>Evan</w:t>
      </w:r>
      <w:r w:rsidR="005D2E1D" w:rsidRPr="005D2E1D">
        <w:t>’</w:t>
      </w:r>
      <w:r w:rsidR="00161282" w:rsidRPr="005D2E1D">
        <w:t>s</w:t>
      </w:r>
      <w:r w:rsidR="00161282">
        <w:t xml:space="preserve"> method</w:t>
      </w:r>
      <w:r w:rsidR="00C25F07">
        <w:t>, we will</w:t>
      </w:r>
      <w:r w:rsidR="00161282">
        <w:t xml:space="preserve"> determine the geometry </w:t>
      </w:r>
      <w:r w:rsidR="005F3C70">
        <w:t>of</w:t>
      </w:r>
      <w:r w:rsidR="009C5694">
        <w:t xml:space="preserve"> these two compounds.</w:t>
      </w:r>
      <w:r w:rsidR="00161282">
        <w:t xml:space="preserve">   </w:t>
      </w:r>
    </w:p>
    <w:p w14:paraId="08A83A6D" w14:textId="169FD564" w:rsidR="00182CC8" w:rsidRDefault="00B84DE8" w:rsidP="008501EB">
      <w:r>
        <w:rPr>
          <w:b/>
          <w:sz w:val="28"/>
          <w:szCs w:val="28"/>
        </w:rPr>
        <w:t>Principles</w:t>
      </w:r>
      <w:r w:rsidR="008501EB">
        <w:rPr>
          <w:b/>
          <w:sz w:val="28"/>
          <w:szCs w:val="28"/>
        </w:rPr>
        <w:t>:</w:t>
      </w:r>
      <w:r>
        <w:rPr>
          <w:b/>
          <w:sz w:val="28"/>
          <w:szCs w:val="28"/>
        </w:rPr>
        <w:t xml:space="preserve"> </w:t>
      </w:r>
    </w:p>
    <w:p w14:paraId="781B9EBA" w14:textId="4BE54D72" w:rsidR="00664FB8" w:rsidRDefault="005D731A" w:rsidP="00B40D23">
      <w:pPr>
        <w:jc w:val="both"/>
        <w:rPr>
          <w:bCs/>
        </w:rPr>
      </w:pPr>
      <w:r>
        <w:t>There are a variety of models</w:t>
      </w:r>
      <w:r w:rsidR="005E05AE">
        <w:t xml:space="preserve"> </w:t>
      </w:r>
      <w:r>
        <w:t>that chemists use to describe bonding in molecules.</w:t>
      </w:r>
      <w:r w:rsidR="009C7109">
        <w:t xml:space="preserve"> I</w:t>
      </w:r>
      <w:r w:rsidR="005E05AE">
        <w:t xml:space="preserve">t’s important </w:t>
      </w:r>
      <w:r w:rsidR="006E39F6">
        <w:t xml:space="preserve">to remember </w:t>
      </w:r>
      <w:r w:rsidR="00C25F07">
        <w:t>that</w:t>
      </w:r>
      <w:r w:rsidR="006E39F6">
        <w:t xml:space="preserve"> model</w:t>
      </w:r>
      <w:r w:rsidR="00C25F07">
        <w:t>s</w:t>
      </w:r>
      <w:r w:rsidR="009C7109">
        <w:t xml:space="preserve"> </w:t>
      </w:r>
      <w:r w:rsidR="00C25F07">
        <w:t>are</w:t>
      </w:r>
      <w:r w:rsidR="009C7109" w:rsidRPr="009C7109">
        <w:t xml:space="preserve"> </w:t>
      </w:r>
      <w:r w:rsidR="009C7109" w:rsidRPr="009C7109">
        <w:rPr>
          <w:i/>
        </w:rPr>
        <w:t>representation</w:t>
      </w:r>
      <w:r w:rsidR="00C25F07">
        <w:rPr>
          <w:i/>
        </w:rPr>
        <w:t>s</w:t>
      </w:r>
      <w:r w:rsidR="00C25F07">
        <w:t xml:space="preserve"> of </w:t>
      </w:r>
      <w:r w:rsidR="009C7109" w:rsidRPr="009C7109">
        <w:t>system</w:t>
      </w:r>
      <w:r w:rsidR="00C25F07">
        <w:t>s</w:t>
      </w:r>
      <w:r w:rsidR="009C7109">
        <w:t xml:space="preserve"> and </w:t>
      </w:r>
      <w:r w:rsidR="00C25F07">
        <w:t>therefore</w:t>
      </w:r>
      <w:r w:rsidR="009C7109">
        <w:t xml:space="preserve"> ha</w:t>
      </w:r>
      <w:r w:rsidR="006E39F6">
        <w:t>ve</w:t>
      </w:r>
      <w:r w:rsidR="005F3C70">
        <w:t xml:space="preserve"> strengths but also important</w:t>
      </w:r>
      <w:r w:rsidR="009C7109">
        <w:t xml:space="preserve"> limitations. </w:t>
      </w:r>
      <w:r w:rsidR="009C7109">
        <w:rPr>
          <w:bCs/>
        </w:rPr>
        <w:t>For example, L</w:t>
      </w:r>
      <w:r w:rsidR="005E05AE">
        <w:rPr>
          <w:bCs/>
        </w:rPr>
        <w:t>ewis dot structures, the simplest method for describing</w:t>
      </w:r>
      <w:r w:rsidR="006E39F6">
        <w:rPr>
          <w:bCs/>
        </w:rPr>
        <w:t xml:space="preserve"> how atoms share electrons, do</w:t>
      </w:r>
      <w:r w:rsidR="005E05AE">
        <w:rPr>
          <w:bCs/>
        </w:rPr>
        <w:t xml:space="preserve"> not take into account the geometry </w:t>
      </w:r>
      <w:r w:rsidR="005F3C70">
        <w:rPr>
          <w:bCs/>
        </w:rPr>
        <w:t>of the atoms in the molecule</w:t>
      </w:r>
      <w:r w:rsidR="005E05AE">
        <w:rPr>
          <w:bCs/>
        </w:rPr>
        <w:t xml:space="preserve">. </w:t>
      </w:r>
      <w:r w:rsidR="005F3C70">
        <w:rPr>
          <w:bCs/>
        </w:rPr>
        <w:t>V</w:t>
      </w:r>
      <w:r w:rsidR="005E05AE" w:rsidRPr="005E05AE">
        <w:rPr>
          <w:bCs/>
        </w:rPr>
        <w:t xml:space="preserve">alence </w:t>
      </w:r>
      <w:r w:rsidR="005F3C70">
        <w:rPr>
          <w:bCs/>
        </w:rPr>
        <w:t>S</w:t>
      </w:r>
      <w:r w:rsidR="005F3C70" w:rsidRPr="005E05AE">
        <w:rPr>
          <w:bCs/>
        </w:rPr>
        <w:t xml:space="preserve">hell </w:t>
      </w:r>
      <w:r w:rsidR="005F3C70">
        <w:rPr>
          <w:bCs/>
        </w:rPr>
        <w:t>E</w:t>
      </w:r>
      <w:r w:rsidR="005F3C70" w:rsidRPr="005E05AE">
        <w:rPr>
          <w:bCs/>
        </w:rPr>
        <w:t xml:space="preserve">lectron </w:t>
      </w:r>
      <w:r w:rsidR="005F3C70">
        <w:rPr>
          <w:bCs/>
        </w:rPr>
        <w:t>P</w:t>
      </w:r>
      <w:r w:rsidR="005F3C70" w:rsidRPr="005E05AE">
        <w:rPr>
          <w:bCs/>
        </w:rPr>
        <w:t xml:space="preserve">air </w:t>
      </w:r>
      <w:r w:rsidR="005F3C70">
        <w:rPr>
          <w:bCs/>
        </w:rPr>
        <w:t>R</w:t>
      </w:r>
      <w:r w:rsidR="005F3C70" w:rsidRPr="005E05AE">
        <w:rPr>
          <w:bCs/>
        </w:rPr>
        <w:t xml:space="preserve">epulsion </w:t>
      </w:r>
      <w:r w:rsidR="005E05AE" w:rsidRPr="005E05AE">
        <w:rPr>
          <w:bCs/>
        </w:rPr>
        <w:t>(VSEPR) theory</w:t>
      </w:r>
      <w:r w:rsidR="005E05AE">
        <w:rPr>
          <w:bCs/>
        </w:rPr>
        <w:t xml:space="preserve"> does</w:t>
      </w:r>
      <w:r w:rsidR="005F3C70">
        <w:rPr>
          <w:bCs/>
        </w:rPr>
        <w:t xml:space="preserve"> describe the</w:t>
      </w:r>
      <w:r w:rsidR="005E05AE">
        <w:rPr>
          <w:bCs/>
        </w:rPr>
        <w:t xml:space="preserve"> geometry at atoms, </w:t>
      </w:r>
      <w:r w:rsidR="00183AED">
        <w:rPr>
          <w:bCs/>
        </w:rPr>
        <w:t xml:space="preserve">but </w:t>
      </w:r>
      <w:r w:rsidR="005E05AE">
        <w:rPr>
          <w:bCs/>
        </w:rPr>
        <w:t xml:space="preserve">it </w:t>
      </w:r>
      <w:r w:rsidR="009C7109">
        <w:rPr>
          <w:bCs/>
        </w:rPr>
        <w:t xml:space="preserve">does not </w:t>
      </w:r>
      <w:r w:rsidR="005F3C70">
        <w:rPr>
          <w:bCs/>
        </w:rPr>
        <w:t xml:space="preserve">provide an explanation for the observation that </w:t>
      </w:r>
      <w:r w:rsidR="005E05AE">
        <w:rPr>
          <w:bCs/>
        </w:rPr>
        <w:t xml:space="preserve">isoelectronic species that have the same number of valence electrons can exhibit different geometries. </w:t>
      </w:r>
      <w:r w:rsidR="009C7109">
        <w:rPr>
          <w:bCs/>
        </w:rPr>
        <w:t xml:space="preserve">Especially for transition metal complexes, </w:t>
      </w:r>
      <w:r w:rsidR="00607545">
        <w:rPr>
          <w:bCs/>
        </w:rPr>
        <w:t>both of these models</w:t>
      </w:r>
      <w:r w:rsidR="009C7109">
        <w:rPr>
          <w:bCs/>
        </w:rPr>
        <w:t xml:space="preserve"> fal</w:t>
      </w:r>
      <w:r w:rsidR="00607545">
        <w:rPr>
          <w:bCs/>
        </w:rPr>
        <w:t>l</w:t>
      </w:r>
      <w:r w:rsidR="009C7109">
        <w:rPr>
          <w:bCs/>
        </w:rPr>
        <w:t xml:space="preserve"> short in describing the bonding at metals.</w:t>
      </w:r>
      <w:r w:rsidR="00C14695">
        <w:rPr>
          <w:bCs/>
        </w:rPr>
        <w:t xml:space="preserve"> </w:t>
      </w:r>
      <w:r w:rsidR="005F3C70">
        <w:rPr>
          <w:bCs/>
        </w:rPr>
        <w:t>C</w:t>
      </w:r>
      <w:r w:rsidR="00E36663">
        <w:rPr>
          <w:bCs/>
        </w:rPr>
        <w:t xml:space="preserve">rystal field theory </w:t>
      </w:r>
      <w:r w:rsidR="00664FB8">
        <w:rPr>
          <w:bCs/>
        </w:rPr>
        <w:t>is a</w:t>
      </w:r>
      <w:r w:rsidR="005F3C70">
        <w:rPr>
          <w:bCs/>
        </w:rPr>
        <w:t xml:space="preserve"> bonding model that </w:t>
      </w:r>
      <w:r w:rsidR="00664FB8">
        <w:rPr>
          <w:bCs/>
        </w:rPr>
        <w:t>is specific to</w:t>
      </w:r>
      <w:r w:rsidR="00C14695">
        <w:rPr>
          <w:bCs/>
        </w:rPr>
        <w:t xml:space="preserve"> </w:t>
      </w:r>
      <w:r w:rsidR="005F3C70">
        <w:rPr>
          <w:bCs/>
        </w:rPr>
        <w:t>transition metal complexes</w:t>
      </w:r>
      <w:r w:rsidR="00E36663">
        <w:rPr>
          <w:bCs/>
        </w:rPr>
        <w:t>.</w:t>
      </w:r>
      <w:r w:rsidR="009C7109">
        <w:rPr>
          <w:bCs/>
        </w:rPr>
        <w:t xml:space="preserve"> </w:t>
      </w:r>
      <w:r w:rsidR="00C14695">
        <w:rPr>
          <w:bCs/>
        </w:rPr>
        <w:t xml:space="preserve">This model looks at the effect of a ligand’s electric field on the </w:t>
      </w:r>
      <w:r w:rsidR="00C14695" w:rsidRPr="00C14695">
        <w:rPr>
          <w:bCs/>
          <w:i/>
        </w:rPr>
        <w:t>d</w:t>
      </w:r>
      <w:r w:rsidR="00C14695">
        <w:rPr>
          <w:bCs/>
        </w:rPr>
        <w:t xml:space="preserve"> or </w:t>
      </w:r>
      <w:r w:rsidR="00C14695" w:rsidRPr="00C14695">
        <w:rPr>
          <w:bCs/>
          <w:i/>
        </w:rPr>
        <w:t>f</w:t>
      </w:r>
      <w:r w:rsidR="00C14695">
        <w:rPr>
          <w:bCs/>
        </w:rPr>
        <w:t xml:space="preserve"> atomic orbitals of a metal center. The interaction results in a break in degeneracy of those atomic orbitals.</w:t>
      </w:r>
    </w:p>
    <w:p w14:paraId="254FA4C6" w14:textId="27D284D5" w:rsidR="009C7109" w:rsidRPr="009C7109" w:rsidRDefault="00C14695" w:rsidP="00B40D23">
      <w:pPr>
        <w:jc w:val="both"/>
      </w:pPr>
      <w:r w:rsidRPr="00C14695">
        <w:rPr>
          <w:rFonts w:cs="Arial"/>
          <w:bCs/>
          <w:color w:val="222222"/>
          <w:shd w:val="clear" w:color="auto" w:fill="FFFFFF"/>
        </w:rPr>
        <w:t>In this video, we will focus on</w:t>
      </w:r>
      <w:r w:rsidRPr="00C14695">
        <w:rPr>
          <w:rFonts w:cs="Arial"/>
          <w:b/>
          <w:bCs/>
          <w:color w:val="222222"/>
          <w:shd w:val="clear" w:color="auto" w:fill="FFFFFF"/>
        </w:rPr>
        <w:t xml:space="preserve"> </w:t>
      </w:r>
      <w:r>
        <w:rPr>
          <w:bCs/>
        </w:rPr>
        <w:t>m</w:t>
      </w:r>
      <w:r w:rsidR="00E36663">
        <w:rPr>
          <w:bCs/>
        </w:rPr>
        <w:t>olecular orbital (MO) theory</w:t>
      </w:r>
      <w:r>
        <w:rPr>
          <w:bCs/>
        </w:rPr>
        <w:t>, which</w:t>
      </w:r>
      <w:r w:rsidR="009C7109">
        <w:rPr>
          <w:bCs/>
        </w:rPr>
        <w:t xml:space="preserve"> </w:t>
      </w:r>
      <w:r w:rsidR="00E36663">
        <w:rPr>
          <w:bCs/>
        </w:rPr>
        <w:t xml:space="preserve">is a powerful model that can be used to describe bonding in not only main group molecules, but is also suitable for modeling the bonding in transition metal complexes. Here, we will demonstrate how to </w:t>
      </w:r>
      <w:proofErr w:type="gramStart"/>
      <w:r w:rsidR="00E36663">
        <w:rPr>
          <w:bCs/>
        </w:rPr>
        <w:t>generate</w:t>
      </w:r>
      <w:proofErr w:type="gramEnd"/>
      <w:r w:rsidR="00E36663">
        <w:rPr>
          <w:bCs/>
        </w:rPr>
        <w:t xml:space="preserve"> an MO diagram of </w:t>
      </w:r>
      <w:r w:rsidR="00CE7504">
        <w:rPr>
          <w:bCs/>
        </w:rPr>
        <w:t>metal-</w:t>
      </w:r>
      <w:r w:rsidR="00E36663">
        <w:rPr>
          <w:bCs/>
        </w:rPr>
        <w:t>containing compounds</w:t>
      </w:r>
      <w:r w:rsidR="009C7109">
        <w:rPr>
          <w:bCs/>
        </w:rPr>
        <w:t>.</w:t>
      </w:r>
    </w:p>
    <w:p w14:paraId="2E7753F7" w14:textId="0743AE54" w:rsidR="008944F2" w:rsidRDefault="00B0539D" w:rsidP="00B40D23">
      <w:pPr>
        <w:jc w:val="both"/>
        <w:rPr>
          <w:i/>
        </w:rPr>
      </w:pPr>
      <w:r>
        <w:rPr>
          <w:i/>
        </w:rPr>
        <w:t>Molecular Orbital Theory</w:t>
      </w:r>
    </w:p>
    <w:p w14:paraId="5441338C" w14:textId="5695E799" w:rsidR="00F32E7E" w:rsidRDefault="00F32E7E" w:rsidP="00897AB8">
      <w:pPr>
        <w:spacing w:before="200"/>
        <w:jc w:val="both"/>
      </w:pPr>
      <w:r>
        <w:t xml:space="preserve">MO theory describes chemical bonding as the linear combination of the atomic orbitals (LCAO) of each atom in a given compound. The molecular orbitals (MOs) that </w:t>
      </w:r>
      <w:proofErr w:type="gramStart"/>
      <w:r>
        <w:t>results</w:t>
      </w:r>
      <w:proofErr w:type="gramEnd"/>
      <w:r>
        <w:t xml:space="preserve"> from LCAOs describe both the geometry and energy of the electrons shared by a number of atoms in the molecule (i.e. the directionality and strength of the bonds formed by given atoms).</w:t>
      </w:r>
    </w:p>
    <w:p w14:paraId="1FDF7B22" w14:textId="5F13E8A9" w:rsidR="00816803" w:rsidRPr="00816803" w:rsidRDefault="00607545" w:rsidP="00897AB8">
      <w:pPr>
        <w:spacing w:before="200"/>
        <w:jc w:val="both"/>
      </w:pPr>
      <w:r>
        <w:t xml:space="preserve">To </w:t>
      </w:r>
      <w:r w:rsidR="00D565BE">
        <w:t>review basic MO theory that is covered in many general chemistry textbooks</w:t>
      </w:r>
      <w:r>
        <w:t>, let’s first consider the diatomic molecule F</w:t>
      </w:r>
      <w:r>
        <w:rPr>
          <w:vertAlign w:val="subscript"/>
        </w:rPr>
        <w:t>2</w:t>
      </w:r>
      <w:r w:rsidR="00D565BE">
        <w:t xml:space="preserve"> (full MO diagram in </w:t>
      </w:r>
      <w:r w:rsidR="00D565BE" w:rsidRPr="00D565BE">
        <w:rPr>
          <w:b/>
        </w:rPr>
        <w:t xml:space="preserve">Figure </w:t>
      </w:r>
      <w:r w:rsidR="00742A59">
        <w:rPr>
          <w:b/>
        </w:rPr>
        <w:t>1</w:t>
      </w:r>
      <w:r w:rsidR="00D565BE">
        <w:t>)</w:t>
      </w:r>
      <w:r>
        <w:t xml:space="preserve">. </w:t>
      </w:r>
      <w:r w:rsidR="00CE7504">
        <w:t>A fluorine</w:t>
      </w:r>
      <w:r w:rsidR="00816803">
        <w:t xml:space="preserve"> </w:t>
      </w:r>
      <w:r w:rsidR="00CE7504">
        <w:t xml:space="preserve">atom </w:t>
      </w:r>
      <w:r w:rsidR="00816803">
        <w:t>has 4 valence atomic orbitals: 2</w:t>
      </w:r>
      <w:r w:rsidR="00816803" w:rsidRPr="00816803">
        <w:rPr>
          <w:i/>
        </w:rPr>
        <w:t>s</w:t>
      </w:r>
      <w:r w:rsidR="00816803">
        <w:t>, 2</w:t>
      </w:r>
      <w:r w:rsidR="00816803" w:rsidRPr="00816803">
        <w:rPr>
          <w:i/>
        </w:rPr>
        <w:t>p</w:t>
      </w:r>
      <w:r w:rsidR="00816803">
        <w:rPr>
          <w:vertAlign w:val="subscript"/>
        </w:rPr>
        <w:t>x</w:t>
      </w:r>
      <w:r w:rsidR="00816803">
        <w:t>, 2</w:t>
      </w:r>
      <w:r w:rsidR="00816803" w:rsidRPr="00816803">
        <w:rPr>
          <w:i/>
        </w:rPr>
        <w:t>p</w:t>
      </w:r>
      <w:r w:rsidR="00816803">
        <w:rPr>
          <w:vertAlign w:val="subscript"/>
        </w:rPr>
        <w:t>y</w:t>
      </w:r>
      <w:r w:rsidR="00816803">
        <w:t>, and 2</w:t>
      </w:r>
      <w:r w:rsidR="00816803" w:rsidRPr="00816803">
        <w:rPr>
          <w:i/>
        </w:rPr>
        <w:t>p</w:t>
      </w:r>
      <w:r w:rsidR="00816803">
        <w:rPr>
          <w:vertAlign w:val="subscript"/>
        </w:rPr>
        <w:t>z</w:t>
      </w:r>
      <w:r w:rsidR="00816803">
        <w:t>. The 2</w:t>
      </w:r>
      <w:r w:rsidR="00816803">
        <w:rPr>
          <w:i/>
        </w:rPr>
        <w:t xml:space="preserve">s </w:t>
      </w:r>
      <w:r w:rsidR="00816803">
        <w:t>orbital is lower in energy than the 2</w:t>
      </w:r>
      <w:r w:rsidR="00816803">
        <w:rPr>
          <w:i/>
        </w:rPr>
        <w:t>p</w:t>
      </w:r>
      <w:r w:rsidR="00816803">
        <w:t xml:space="preserve"> atomic orbitals</w:t>
      </w:r>
      <w:r w:rsidR="00CE7504">
        <w:t>, which are all of the same energy</w:t>
      </w:r>
      <w:r w:rsidR="00816803">
        <w:t>. A linear combination of atomic orbitals will occur between atomic orbitals of similar energy and of matching symmetry. In this case, the 2</w:t>
      </w:r>
      <w:r w:rsidR="00816803">
        <w:rPr>
          <w:i/>
        </w:rPr>
        <w:t>s</w:t>
      </w:r>
      <w:r w:rsidR="00816803">
        <w:t xml:space="preserve"> orbital on one F atom will interact with the 2</w:t>
      </w:r>
      <w:r w:rsidR="00816803">
        <w:rPr>
          <w:i/>
        </w:rPr>
        <w:t>s</w:t>
      </w:r>
      <w:r w:rsidR="00816803">
        <w:t xml:space="preserve"> orbital on the other F atom. </w:t>
      </w:r>
      <w:r w:rsidR="00816803">
        <w:lastRenderedPageBreak/>
        <w:t>Addition of these two orbitals results in the formation of a σ bonding MO (</w:t>
      </w:r>
      <w:r w:rsidR="00816803" w:rsidRPr="00816803">
        <w:rPr>
          <w:b/>
        </w:rPr>
        <w:t xml:space="preserve">Figure </w:t>
      </w:r>
      <w:r w:rsidR="00742A59">
        <w:rPr>
          <w:b/>
        </w:rPr>
        <w:t>1</w:t>
      </w:r>
      <w:r w:rsidR="00816803">
        <w:t xml:space="preserve">). Bonding is a stabilizing interaction and therefore the resulting σ MO is lower in energy relative to the </w:t>
      </w:r>
      <w:r w:rsidR="00D565BE">
        <w:t>energy of the 2</w:t>
      </w:r>
      <w:r w:rsidR="00D565BE">
        <w:rPr>
          <w:i/>
        </w:rPr>
        <w:t>s</w:t>
      </w:r>
      <w:r w:rsidR="00816803">
        <w:t xml:space="preserve"> atomic orbitals. Subtracting the 2</w:t>
      </w:r>
      <w:r w:rsidR="00816803">
        <w:rPr>
          <w:i/>
        </w:rPr>
        <w:t>s</w:t>
      </w:r>
      <w:r w:rsidR="00816803">
        <w:t xml:space="preserve"> orbitals results in an anti-bonding interaction</w:t>
      </w:r>
      <w:r w:rsidR="00C14C87">
        <w:t xml:space="preserve"> (destabilizing)</w:t>
      </w:r>
      <w:r w:rsidR="00816803">
        <w:t>, designated as σ*, which is higher in energy relative to the 2</w:t>
      </w:r>
      <w:r w:rsidR="00816803">
        <w:rPr>
          <w:i/>
        </w:rPr>
        <w:t>s</w:t>
      </w:r>
      <w:r w:rsidR="00816803">
        <w:t xml:space="preserve"> atomic orbitals</w:t>
      </w:r>
      <w:r w:rsidR="00C14C87">
        <w:t xml:space="preserve"> (</w:t>
      </w:r>
      <w:r w:rsidR="00C14C87" w:rsidRPr="00C14C87">
        <w:rPr>
          <w:b/>
        </w:rPr>
        <w:t xml:space="preserve">Figure </w:t>
      </w:r>
      <w:r w:rsidR="00742A59">
        <w:rPr>
          <w:b/>
        </w:rPr>
        <w:t>1</w:t>
      </w:r>
      <w:r w:rsidR="00C14C87">
        <w:t>)</w:t>
      </w:r>
      <w:r w:rsidR="00816803">
        <w:t>.</w:t>
      </w:r>
    </w:p>
    <w:p w14:paraId="4609A1EB" w14:textId="65FB5C60" w:rsidR="00D565BE" w:rsidRDefault="00816803" w:rsidP="00897AB8">
      <w:pPr>
        <w:spacing w:before="200"/>
        <w:jc w:val="both"/>
      </w:pPr>
      <w:r>
        <w:t xml:space="preserve">Likewise, </w:t>
      </w:r>
      <w:r w:rsidR="00C14C87">
        <w:t>t</w:t>
      </w:r>
      <w:r>
        <w:t>he 2</w:t>
      </w:r>
      <w:r>
        <w:rPr>
          <w:i/>
        </w:rPr>
        <w:t>p</w:t>
      </w:r>
      <w:r>
        <w:t xml:space="preserve"> at</w:t>
      </w:r>
      <w:r w:rsidR="00C14C87">
        <w:t xml:space="preserve">omic orbitals will combine to form bonding and anti-bonding interactions. Like the </w:t>
      </w:r>
      <w:r w:rsidR="00C14C87" w:rsidRPr="00C14C87">
        <w:t>2</w:t>
      </w:r>
      <w:r w:rsidR="00C14C87">
        <w:rPr>
          <w:i/>
        </w:rPr>
        <w:t>s</w:t>
      </w:r>
      <w:r w:rsidR="00C14C87">
        <w:t xml:space="preserve"> atomic orbitals, t</w:t>
      </w:r>
      <w:r w:rsidR="00C14C87" w:rsidRPr="00C14C87">
        <w:t>he</w:t>
      </w:r>
      <w:r w:rsidR="00C14C87">
        <w:t xml:space="preserve"> 2</w:t>
      </w:r>
      <w:r w:rsidR="00C14C87">
        <w:rPr>
          <w:i/>
        </w:rPr>
        <w:t>p</w:t>
      </w:r>
      <w:r w:rsidR="00C14C87">
        <w:rPr>
          <w:vertAlign w:val="subscript"/>
        </w:rPr>
        <w:t>z</w:t>
      </w:r>
      <w:r w:rsidR="00C14C87">
        <w:t xml:space="preserve"> atomic orbitals (which lay along the F–F bond) form σ and σ* interactions. If we consider the 2</w:t>
      </w:r>
      <w:r w:rsidR="00C14C87">
        <w:rPr>
          <w:i/>
        </w:rPr>
        <w:t>p</w:t>
      </w:r>
      <w:r w:rsidR="00C14C87">
        <w:rPr>
          <w:vertAlign w:val="subscript"/>
        </w:rPr>
        <w:t>x</w:t>
      </w:r>
      <w:r w:rsidR="00C14C87">
        <w:t xml:space="preserve"> and 2</w:t>
      </w:r>
      <w:r w:rsidR="00C14C87">
        <w:rPr>
          <w:i/>
        </w:rPr>
        <w:t>p</w:t>
      </w:r>
      <w:r w:rsidR="00C14C87">
        <w:rPr>
          <w:vertAlign w:val="subscript"/>
        </w:rPr>
        <w:t>y</w:t>
      </w:r>
      <w:r w:rsidR="00C14C87">
        <w:t xml:space="preserve"> atomic orbitals, we see that they form different types of bonding and anti</w:t>
      </w:r>
      <w:r w:rsidR="00D565BE">
        <w:t>-</w:t>
      </w:r>
      <w:r w:rsidR="00C14C87">
        <w:t xml:space="preserve">bonding interactions called </w:t>
      </w:r>
      <w:r>
        <w:t>π</w:t>
      </w:r>
      <w:r w:rsidR="00C14C87">
        <w:t xml:space="preserve"> and π* respectively</w:t>
      </w:r>
      <w:r w:rsidR="00810210">
        <w:t xml:space="preserve"> (</w:t>
      </w:r>
      <w:r w:rsidR="00810210" w:rsidRPr="00810210">
        <w:rPr>
          <w:b/>
        </w:rPr>
        <w:t xml:space="preserve">Figure </w:t>
      </w:r>
      <w:r w:rsidR="00742A59">
        <w:rPr>
          <w:b/>
        </w:rPr>
        <w:t>1</w:t>
      </w:r>
      <w:r w:rsidR="00810210">
        <w:t>)</w:t>
      </w:r>
      <w:r w:rsidR="00C14C87">
        <w:t>.</w:t>
      </w:r>
      <w:r w:rsidR="00CE7504">
        <w:t xml:space="preserve"> It is easy to differentiate between </w:t>
      </w:r>
      <w:r w:rsidR="00183AED">
        <w:t>σ and π</w:t>
      </w:r>
      <w:r w:rsidR="00CE7504">
        <w:t xml:space="preserve"> bonds because </w:t>
      </w:r>
      <w:r w:rsidR="00183AED">
        <w:t>σ</w:t>
      </w:r>
      <w:r w:rsidR="00CE7504">
        <w:t xml:space="preserve"> bonding orbitals are cylindrically symmetrical about the </w:t>
      </w:r>
      <w:proofErr w:type="spellStart"/>
      <w:r w:rsidR="00CE7504">
        <w:t>internuclear</w:t>
      </w:r>
      <w:proofErr w:type="spellEnd"/>
      <w:r w:rsidR="00CE7504">
        <w:t xml:space="preserve"> axis while </w:t>
      </w:r>
      <w:r w:rsidR="00183AED">
        <w:t>π</w:t>
      </w:r>
      <w:r w:rsidR="00CE7504">
        <w:t xml:space="preserve"> orbitals have a nodal plane along the </w:t>
      </w:r>
      <w:proofErr w:type="spellStart"/>
      <w:r w:rsidR="00CE7504">
        <w:t>internuclear</w:t>
      </w:r>
      <w:proofErr w:type="spellEnd"/>
      <w:r w:rsidR="00CE7504">
        <w:t xml:space="preserve"> axis.</w:t>
      </w:r>
      <w:r w:rsidR="00C14C87">
        <w:t xml:space="preserve"> The </w:t>
      </w:r>
      <w:r w:rsidR="00CE7504">
        <w:t xml:space="preserve">spatial </w:t>
      </w:r>
      <w:r w:rsidR="00C14C87">
        <w:t xml:space="preserve">overlap between atomic orbitals that form σ bonds is greater than the </w:t>
      </w:r>
      <w:r w:rsidR="00CE7504">
        <w:t xml:space="preserve">spatial </w:t>
      </w:r>
      <w:r w:rsidR="00C14C87">
        <w:t>overlap between atomic orbitals that form π bonds. Therefore</w:t>
      </w:r>
      <w:r w:rsidR="00D565BE">
        <w:t>,</w:t>
      </w:r>
      <w:r w:rsidR="00C14C87">
        <w:t xml:space="preserve"> the resulting π and π* MOs are less stabilized and destabilized, respectively</w:t>
      </w:r>
      <w:r w:rsidR="00D565BE">
        <w:t>,</w:t>
      </w:r>
      <w:r w:rsidR="00C14C87">
        <w:t xml:space="preserve"> compared to the σ and σ* MOs formed by the 2</w:t>
      </w:r>
      <w:r w:rsidR="00C14C87">
        <w:rPr>
          <w:i/>
        </w:rPr>
        <w:t>p</w:t>
      </w:r>
      <w:r w:rsidR="00C14C87">
        <w:rPr>
          <w:vertAlign w:val="subscript"/>
        </w:rPr>
        <w:t>z</w:t>
      </w:r>
      <w:r w:rsidR="00C14C87">
        <w:t xml:space="preserve"> atomic orbitals.</w:t>
      </w:r>
      <w:r w:rsidR="00D565BE">
        <w:t xml:space="preserve"> We can then fill the MOs with the valence electrons for the two F atoms.</w:t>
      </w:r>
    </w:p>
    <w:p w14:paraId="41BB984A" w14:textId="7E3E864E" w:rsidR="00F32E7E" w:rsidRDefault="00DE0135" w:rsidP="00897AB8">
      <w:pPr>
        <w:spacing w:before="200"/>
        <w:jc w:val="both"/>
      </w:pPr>
      <w:r>
        <w:t>Let’s now consider a more complex molecule such as [</w:t>
      </w:r>
      <w:proofErr w:type="gramStart"/>
      <w:r>
        <w:t>Co(</w:t>
      </w:r>
      <w:proofErr w:type="gramEnd"/>
      <w:r>
        <w:t>NH</w:t>
      </w:r>
      <w:r>
        <w:rPr>
          <w:vertAlign w:val="subscript"/>
        </w:rPr>
        <w:t>3</w:t>
      </w:r>
      <w:r>
        <w:t>)</w:t>
      </w:r>
      <w:r>
        <w:rPr>
          <w:vertAlign w:val="subscript"/>
        </w:rPr>
        <w:t>6</w:t>
      </w:r>
      <w:r>
        <w:t>]Cl</w:t>
      </w:r>
      <w:r>
        <w:rPr>
          <w:vertAlign w:val="subscript"/>
        </w:rPr>
        <w:t>3</w:t>
      </w:r>
      <w:r>
        <w:rPr>
          <w:vertAlign w:val="subscript"/>
        </w:rPr>
        <w:softHyphen/>
      </w:r>
      <w:r w:rsidRPr="002B7E8E">
        <w:t xml:space="preserve"> (</w:t>
      </w:r>
      <w:r w:rsidRPr="002B7E8E">
        <w:rPr>
          <w:b/>
        </w:rPr>
        <w:t xml:space="preserve">Figure </w:t>
      </w:r>
      <w:r>
        <w:rPr>
          <w:b/>
        </w:rPr>
        <w:t>2</w:t>
      </w:r>
      <w:r>
        <w:t>).</w:t>
      </w:r>
      <w:r w:rsidR="002B7E8E">
        <w:t xml:space="preserve"> </w:t>
      </w:r>
      <w:r w:rsidR="00F32E7E">
        <w:t xml:space="preserve">If we used the same process as above (considering the atomic orbital overlap between 2 atoms at a time), generating an MO diagram of this molecule would be extremely challenging. Instead, we can use </w:t>
      </w:r>
      <w:r w:rsidR="00F32E7E" w:rsidRPr="002B7E8E">
        <w:rPr>
          <w:i/>
        </w:rPr>
        <w:t>group theory</w:t>
      </w:r>
      <w:r w:rsidR="00F32E7E">
        <w:t xml:space="preserve"> to first generate a </w:t>
      </w:r>
      <w:proofErr w:type="gramStart"/>
      <w:r w:rsidR="003C3D5E" w:rsidRPr="003C3D5E">
        <w:rPr>
          <w:i/>
        </w:rPr>
        <w:t>symmetry adapted</w:t>
      </w:r>
      <w:proofErr w:type="gramEnd"/>
      <w:r w:rsidR="003C3D5E">
        <w:t xml:space="preserve"> </w:t>
      </w:r>
      <w:r w:rsidR="00F32E7E">
        <w:t>linear combination</w:t>
      </w:r>
      <w:r w:rsidR="003C3D5E">
        <w:t xml:space="preserve"> (SALC)</w:t>
      </w:r>
      <w:r w:rsidR="00F32E7E">
        <w:t xml:space="preserve"> of </w:t>
      </w:r>
      <w:r w:rsidR="003C3D5E">
        <w:t xml:space="preserve">the </w:t>
      </w:r>
      <w:r>
        <w:t>ligands</w:t>
      </w:r>
      <w:r w:rsidR="00F32E7E">
        <w:t xml:space="preserve">. We can then use symmetry to determine the bonding/anti-bonding interactions that form between the atomic orbitals on the metal and the resulting </w:t>
      </w:r>
      <w:r w:rsidR="003C3D5E">
        <w:t>SALC</w:t>
      </w:r>
      <w:r w:rsidR="00F32E7E">
        <w:t>s.</w:t>
      </w:r>
    </w:p>
    <w:p w14:paraId="29A4BBC4" w14:textId="086649C2" w:rsidR="00F32E7E" w:rsidRPr="002B7E8E" w:rsidRDefault="00F32E7E" w:rsidP="00F32E7E">
      <w:pPr>
        <w:spacing w:before="200"/>
        <w:jc w:val="both"/>
        <w:rPr>
          <w:vertAlign w:val="subscript"/>
        </w:rPr>
      </w:pPr>
      <w:r>
        <w:t xml:space="preserve">To generate the </w:t>
      </w:r>
      <w:r w:rsidR="003C3D5E">
        <w:t>SALC</w:t>
      </w:r>
      <w:r>
        <w:t xml:space="preserve">s for </w:t>
      </w:r>
      <w:r w:rsidR="00DE0135">
        <w:t>[</w:t>
      </w:r>
      <w:proofErr w:type="gramStart"/>
      <w:r w:rsidR="00DE0135">
        <w:t>Co(</w:t>
      </w:r>
      <w:proofErr w:type="gramEnd"/>
      <w:r w:rsidR="00DE0135">
        <w:t>NH</w:t>
      </w:r>
      <w:r w:rsidR="00DE0135">
        <w:rPr>
          <w:vertAlign w:val="subscript"/>
        </w:rPr>
        <w:t>3</w:t>
      </w:r>
      <w:r w:rsidR="00DE0135">
        <w:t>)</w:t>
      </w:r>
      <w:r w:rsidR="00DE0135">
        <w:rPr>
          <w:vertAlign w:val="subscript"/>
        </w:rPr>
        <w:t>6</w:t>
      </w:r>
      <w:r w:rsidR="00DE0135">
        <w:t>]</w:t>
      </w:r>
      <w:r w:rsidR="00DE0135">
        <w:rPr>
          <w:vertAlign w:val="superscript"/>
        </w:rPr>
        <w:t>3+</w:t>
      </w:r>
      <w:r>
        <w:t xml:space="preserve">, we follow a similar procedure outlined in the </w:t>
      </w:r>
      <w:r w:rsidRPr="000F5B1A">
        <w:rPr>
          <w:rFonts w:ascii="Cambria" w:hAnsi="Cambria" w:cs="Times New Roman"/>
        </w:rPr>
        <w:t>“</w:t>
      </w:r>
      <w:r>
        <w:rPr>
          <w:rFonts w:ascii="Cambria" w:hAnsi="Cambria" w:cs="Times New Roman"/>
        </w:rPr>
        <w:t>Group Theory</w:t>
      </w:r>
      <w:r w:rsidRPr="000F5B1A">
        <w:rPr>
          <w:rFonts w:ascii="Cambria" w:hAnsi="Cambria" w:cs="Times New Roman"/>
        </w:rPr>
        <w:t xml:space="preserve">” video in the </w:t>
      </w:r>
      <w:r>
        <w:rPr>
          <w:rFonts w:ascii="Cambria" w:hAnsi="Cambria" w:cs="Times New Roman"/>
          <w:bCs/>
          <w:i/>
        </w:rPr>
        <w:t>Inorganic</w:t>
      </w:r>
      <w:r w:rsidRPr="000F5B1A">
        <w:rPr>
          <w:rFonts w:ascii="Cambria" w:hAnsi="Cambria" w:cs="Times New Roman"/>
          <w:bCs/>
          <w:i/>
        </w:rPr>
        <w:t xml:space="preserve"> Chemistry</w:t>
      </w:r>
      <w:r w:rsidRPr="000F5B1A">
        <w:rPr>
          <w:rFonts w:ascii="Cambria" w:hAnsi="Cambria" w:cs="Times New Roman"/>
          <w:bCs/>
        </w:rPr>
        <w:t xml:space="preserve"> series</w:t>
      </w:r>
      <w:r>
        <w:rPr>
          <w:rFonts w:ascii="Cambria" w:hAnsi="Cambria" w:cs="Times New Roman"/>
          <w:bCs/>
        </w:rPr>
        <w:t>:</w:t>
      </w:r>
    </w:p>
    <w:p w14:paraId="2FC426D8" w14:textId="77777777" w:rsidR="00F32E7E" w:rsidRDefault="00F32E7E" w:rsidP="00F32E7E">
      <w:pPr>
        <w:pStyle w:val="ListParagraph"/>
        <w:numPr>
          <w:ilvl w:val="0"/>
          <w:numId w:val="4"/>
        </w:numPr>
        <w:jc w:val="both"/>
      </w:pPr>
      <w:r>
        <w:t>Determine the point group of the molecule.</w:t>
      </w:r>
    </w:p>
    <w:p w14:paraId="131301BD" w14:textId="77777777" w:rsidR="00F32E7E" w:rsidRDefault="00F32E7E" w:rsidP="00F32E7E">
      <w:pPr>
        <w:pStyle w:val="ListParagraph"/>
        <w:numPr>
          <w:ilvl w:val="0"/>
          <w:numId w:val="4"/>
        </w:numPr>
        <w:jc w:val="both"/>
      </w:pPr>
      <w:r>
        <w:t>Generate a reducible representation of the ligand atomic orbitals.</w:t>
      </w:r>
    </w:p>
    <w:p w14:paraId="5B367E42" w14:textId="77777777" w:rsidR="00F32E7E" w:rsidRDefault="00F32E7E" w:rsidP="00F32E7E">
      <w:pPr>
        <w:pStyle w:val="ListParagraph"/>
        <w:numPr>
          <w:ilvl w:val="0"/>
          <w:numId w:val="4"/>
        </w:numPr>
        <w:jc w:val="both"/>
      </w:pPr>
      <w:r>
        <w:t>Reduce the reducible representation to irreducible representations.</w:t>
      </w:r>
    </w:p>
    <w:p w14:paraId="00010BC7" w14:textId="49E5B303" w:rsidR="006572E6" w:rsidRPr="00CC0C2F" w:rsidRDefault="00DE0135" w:rsidP="00CC0C2F">
      <w:pPr>
        <w:spacing w:before="200"/>
        <w:jc w:val="both"/>
      </w:pPr>
      <w:r>
        <w:t>[</w:t>
      </w:r>
      <w:proofErr w:type="gramStart"/>
      <w:r>
        <w:t>Co(</w:t>
      </w:r>
      <w:proofErr w:type="gramEnd"/>
      <w:r>
        <w:t>NH</w:t>
      </w:r>
      <w:r>
        <w:rPr>
          <w:vertAlign w:val="subscript"/>
        </w:rPr>
        <w:t>3</w:t>
      </w:r>
      <w:r>
        <w:t>)</w:t>
      </w:r>
      <w:r>
        <w:rPr>
          <w:vertAlign w:val="subscript"/>
        </w:rPr>
        <w:t>6</w:t>
      </w:r>
      <w:r>
        <w:t>]</w:t>
      </w:r>
      <w:r>
        <w:rPr>
          <w:vertAlign w:val="superscript"/>
        </w:rPr>
        <w:t>3+</w:t>
      </w:r>
      <w:r w:rsidR="003C3D5E">
        <w:t xml:space="preserve"> is in the point group </w:t>
      </w:r>
      <w:r w:rsidR="00CC0C2F">
        <w:rPr>
          <w:i/>
        </w:rPr>
        <w:t>O</w:t>
      </w:r>
      <w:r w:rsidR="00CC0C2F">
        <w:rPr>
          <w:vertAlign w:val="subscript"/>
        </w:rPr>
        <w:t>h</w:t>
      </w:r>
      <w:r>
        <w:t>. Since we are only concerned about the bonding at the metal center, we can simply consider the 2</w:t>
      </w:r>
      <w:r>
        <w:rPr>
          <w:i/>
        </w:rPr>
        <w:t>s</w:t>
      </w:r>
      <w:r>
        <w:t xml:space="preserve"> </w:t>
      </w:r>
      <w:r w:rsidR="00B716BB">
        <w:t xml:space="preserve">atomic </w:t>
      </w:r>
      <w:r>
        <w:t>orbitals on each NH</w:t>
      </w:r>
      <w:r>
        <w:rPr>
          <w:vertAlign w:val="subscript"/>
        </w:rPr>
        <w:t>3</w:t>
      </w:r>
      <w:r>
        <w:t xml:space="preserve"> ligand</w:t>
      </w:r>
      <w:r w:rsidR="00B716BB">
        <w:t>. If we follow steps 1 – 3 for the N 2</w:t>
      </w:r>
      <w:r w:rsidR="00B716BB">
        <w:rPr>
          <w:i/>
        </w:rPr>
        <w:t>s</w:t>
      </w:r>
      <w:r w:rsidR="00B716BB">
        <w:t xml:space="preserve"> orbitals we find that</w:t>
      </w:r>
      <w:r>
        <w:t xml:space="preserve"> </w:t>
      </w:r>
      <w:r w:rsidR="00B716BB">
        <w:t>the</w:t>
      </w:r>
      <w:r w:rsidR="003C3D5E">
        <w:t xml:space="preserve"> </w:t>
      </w:r>
      <w:r w:rsidR="00F32E7E">
        <w:t xml:space="preserve">reducible representation </w:t>
      </w:r>
      <w:r w:rsidR="00CC0C2F">
        <w:t xml:space="preserve">is </w:t>
      </w:r>
      <w:proofErr w:type="spellStart"/>
      <w:r w:rsidR="006572E6">
        <w:t>Γ</w:t>
      </w:r>
      <w:r w:rsidR="006572E6">
        <w:rPr>
          <w:vertAlign w:val="subscript"/>
        </w:rPr>
        <w:t>red</w:t>
      </w:r>
      <w:proofErr w:type="spellEnd"/>
      <w:r w:rsidR="006572E6">
        <w:t xml:space="preserve"> = A</w:t>
      </w:r>
      <w:r w:rsidR="006572E6">
        <w:rPr>
          <w:vertAlign w:val="subscript"/>
        </w:rPr>
        <w:t xml:space="preserve">1g </w:t>
      </w:r>
      <w:r w:rsidR="006572E6" w:rsidRPr="006572E6">
        <w:t xml:space="preserve">+ </w:t>
      </w:r>
      <w:proofErr w:type="spellStart"/>
      <w:r w:rsidR="006572E6">
        <w:t>E</w:t>
      </w:r>
      <w:r w:rsidR="006572E6">
        <w:rPr>
          <w:vertAlign w:val="subscript"/>
        </w:rPr>
        <w:t>g</w:t>
      </w:r>
      <w:proofErr w:type="spellEnd"/>
      <w:r w:rsidR="006572E6">
        <w:t xml:space="preserve"> + T</w:t>
      </w:r>
      <w:r w:rsidR="006572E6">
        <w:rPr>
          <w:vertAlign w:val="subscript"/>
        </w:rPr>
        <w:t>1u</w:t>
      </w:r>
      <w:r w:rsidR="006572E6">
        <w:t xml:space="preserve"> (</w:t>
      </w:r>
      <w:r w:rsidR="006572E6" w:rsidRPr="006572E6">
        <w:rPr>
          <w:b/>
        </w:rPr>
        <w:t xml:space="preserve">Figure </w:t>
      </w:r>
      <w:r w:rsidR="006233F4">
        <w:rPr>
          <w:b/>
        </w:rPr>
        <w:t>2</w:t>
      </w:r>
      <w:r w:rsidR="006572E6">
        <w:t xml:space="preserve">). </w:t>
      </w:r>
      <w:r w:rsidR="00493B21">
        <w:t>While the A</w:t>
      </w:r>
      <w:r w:rsidR="00493B21">
        <w:rPr>
          <w:vertAlign w:val="subscript"/>
        </w:rPr>
        <w:t xml:space="preserve">1g </w:t>
      </w:r>
      <w:r w:rsidR="00493B21">
        <w:t xml:space="preserve">set represents 1 </w:t>
      </w:r>
      <w:r w:rsidR="00B716BB">
        <w:t>SALC</w:t>
      </w:r>
      <w:r w:rsidR="00493B21">
        <w:t xml:space="preserve">, the </w:t>
      </w:r>
      <w:proofErr w:type="spellStart"/>
      <w:r w:rsidR="00493B21">
        <w:t>E</w:t>
      </w:r>
      <w:r w:rsidR="00493B21">
        <w:rPr>
          <w:vertAlign w:val="subscript"/>
        </w:rPr>
        <w:t>g</w:t>
      </w:r>
      <w:proofErr w:type="spellEnd"/>
      <w:r w:rsidR="00493B21">
        <w:t xml:space="preserve"> and T</w:t>
      </w:r>
      <w:r w:rsidR="00493B21">
        <w:rPr>
          <w:vertAlign w:val="subscript"/>
        </w:rPr>
        <w:t>1u</w:t>
      </w:r>
      <w:r w:rsidR="00493B21">
        <w:t xml:space="preserve"> sets actually represent 2 and 3 </w:t>
      </w:r>
      <w:r w:rsidR="00B716BB">
        <w:t xml:space="preserve">SALC </w:t>
      </w:r>
      <w:r w:rsidR="00493B21">
        <w:t xml:space="preserve">s, respectively, giving a total of 6 </w:t>
      </w:r>
      <w:r w:rsidR="00B716BB">
        <w:t>SALC</w:t>
      </w:r>
      <w:r w:rsidR="00493B21">
        <w:t xml:space="preserve">s (the same number of ligands in the </w:t>
      </w:r>
      <w:proofErr w:type="spellStart"/>
      <w:r w:rsidR="00493B21">
        <w:t>cation</w:t>
      </w:r>
      <w:proofErr w:type="spellEnd"/>
      <w:r w:rsidR="00493B21">
        <w:t xml:space="preserve"> [</w:t>
      </w:r>
      <w:proofErr w:type="gramStart"/>
      <w:r w:rsidR="00493B21">
        <w:t>Co(</w:t>
      </w:r>
      <w:proofErr w:type="gramEnd"/>
      <w:r w:rsidR="00493B21">
        <w:t>NH</w:t>
      </w:r>
      <w:r w:rsidR="00493B21">
        <w:rPr>
          <w:vertAlign w:val="subscript"/>
        </w:rPr>
        <w:t>3</w:t>
      </w:r>
      <w:r w:rsidR="00493B21">
        <w:t>)</w:t>
      </w:r>
      <w:r w:rsidR="00493B21">
        <w:rPr>
          <w:vertAlign w:val="subscript"/>
        </w:rPr>
        <w:t>6</w:t>
      </w:r>
      <w:r w:rsidR="00493B21">
        <w:t>]</w:t>
      </w:r>
      <w:r w:rsidR="00493B21">
        <w:rPr>
          <w:vertAlign w:val="superscript"/>
        </w:rPr>
        <w:t>3+</w:t>
      </w:r>
      <w:r w:rsidR="00493B21" w:rsidRPr="00493B21">
        <w:t>!</w:t>
      </w:r>
      <w:r w:rsidR="00493B21">
        <w:t>).</w:t>
      </w:r>
      <w:r w:rsidR="00CD6B67">
        <w:t xml:space="preserve"> The 2 </w:t>
      </w:r>
      <w:r w:rsidR="00B716BB">
        <w:t>SALC</w:t>
      </w:r>
      <w:r w:rsidR="00CD6B67">
        <w:t xml:space="preserve">s in the </w:t>
      </w:r>
      <w:proofErr w:type="spellStart"/>
      <w:r w:rsidR="00CD6B67">
        <w:t>E</w:t>
      </w:r>
      <w:r w:rsidR="00CD6B67">
        <w:rPr>
          <w:vertAlign w:val="subscript"/>
        </w:rPr>
        <w:t>g</w:t>
      </w:r>
      <w:proofErr w:type="spellEnd"/>
      <w:r w:rsidR="00CD6B67">
        <w:t xml:space="preserve"> set</w:t>
      </w:r>
      <w:r w:rsidR="00FD03EE">
        <w:t xml:space="preserve"> have the same symmetry and will result in degenerate MOs when they interact with the atomic orbitals of the Co</w:t>
      </w:r>
      <w:r w:rsidR="00CD6B67">
        <w:t xml:space="preserve"> (the same can be said about the 3 </w:t>
      </w:r>
      <w:r w:rsidR="00183AED">
        <w:t>SALC</w:t>
      </w:r>
      <w:r w:rsidR="00CD6B67">
        <w:t>s in the T</w:t>
      </w:r>
      <w:r w:rsidR="00CD6B67">
        <w:rPr>
          <w:vertAlign w:val="subscript"/>
        </w:rPr>
        <w:t>1u</w:t>
      </w:r>
      <w:r w:rsidR="00CD6B67">
        <w:t xml:space="preserve"> set).</w:t>
      </w:r>
      <w:r w:rsidR="00FD03EE">
        <w:t xml:space="preserve"> Using the character table in </w:t>
      </w:r>
      <w:r w:rsidR="00FD03EE" w:rsidRPr="00FD03EE">
        <w:rPr>
          <w:b/>
        </w:rPr>
        <w:t xml:space="preserve">Figure </w:t>
      </w:r>
      <w:r w:rsidR="006233F4">
        <w:rPr>
          <w:b/>
        </w:rPr>
        <w:t>2</w:t>
      </w:r>
      <w:r w:rsidR="00FD03EE">
        <w:t xml:space="preserve">, we can </w:t>
      </w:r>
      <w:r w:rsidR="00CD6B67">
        <w:t>determine</w:t>
      </w:r>
      <w:r w:rsidR="00FD03EE">
        <w:t xml:space="preserve"> how the atomic orbitals of Co transform in the </w:t>
      </w:r>
      <w:r w:rsidR="00FD03EE" w:rsidRPr="00FD03EE">
        <w:rPr>
          <w:i/>
        </w:rPr>
        <w:t>O</w:t>
      </w:r>
      <w:r w:rsidR="00FD03EE">
        <w:rPr>
          <w:vertAlign w:val="subscript"/>
        </w:rPr>
        <w:t>h</w:t>
      </w:r>
      <w:r w:rsidR="00FD03EE">
        <w:t xml:space="preserve"> point group. For example, the </w:t>
      </w:r>
      <m:oMath>
        <m:sSub>
          <m:sSubPr>
            <m:ctrlPr>
              <w:rPr>
                <w:rFonts w:ascii="Cambria Math" w:hAnsi="Cambria Math"/>
                <w:i/>
              </w:rPr>
            </m:ctrlPr>
          </m:sSubPr>
          <m:e>
            <m:r>
              <w:rPr>
                <w:rFonts w:ascii="Cambria Math" w:hAnsi="Cambria Math"/>
              </w:rPr>
              <m:t>d</m:t>
            </m:r>
          </m:e>
          <m:sub>
            <m:sSup>
              <m:sSupPr>
                <m:ctrlPr>
                  <w:rPr>
                    <w:rFonts w:ascii="Cambria Math" w:hAnsi="Cambria Math"/>
                    <w:i/>
                  </w:rPr>
                </m:ctrlPr>
              </m:sSupPr>
              <m:e>
                <m:r>
                  <w:rPr>
                    <w:rFonts w:ascii="Cambria Math" w:hAnsi="Cambria Math"/>
                  </w:rPr>
                  <m:t>z</m:t>
                </m:r>
              </m:e>
              <m:sup>
                <m:r>
                  <w:rPr>
                    <w:rFonts w:ascii="Cambria Math" w:hAnsi="Cambria Math"/>
                  </w:rPr>
                  <m:t>2</m:t>
                </m:r>
              </m:sup>
            </m:sSup>
          </m:sub>
        </m:sSub>
      </m:oMath>
      <w:r w:rsidR="00FD03EE">
        <w:rPr>
          <w:rFonts w:eastAsiaTheme="minorEastAsia"/>
        </w:rPr>
        <w:t xml:space="preserve"> and </w:t>
      </w:r>
      <m:oMath>
        <m:sSub>
          <m:sSubPr>
            <m:ctrlPr>
              <w:rPr>
                <w:rFonts w:ascii="Cambria Math" w:hAnsi="Cambria Math"/>
                <w:i/>
              </w:rPr>
            </m:ctrlPr>
          </m:sSubPr>
          <m:e>
            <m:r>
              <w:rPr>
                <w:rFonts w:ascii="Cambria Math" w:hAnsi="Cambria Math"/>
              </w:rPr>
              <m:t>d</m:t>
            </m:r>
          </m:e>
          <m:sub>
            <m:sSup>
              <m:sSupPr>
                <m:ctrlPr>
                  <w:rPr>
                    <w:rFonts w:ascii="Cambria Math" w:hAnsi="Cambria Math"/>
                    <w:i/>
                  </w:rPr>
                </m:ctrlPr>
              </m:sSupPr>
              <m:e>
                <m:r>
                  <w:rPr>
                    <w:rFonts w:ascii="Cambria Math" w:hAnsi="Cambria Math"/>
                  </w:rPr>
                  <m:t>x</m:t>
                </m:r>
              </m:e>
              <m:sup>
                <w:proofErr w:type="gramStart"/>
                <m:r>
                  <w:rPr>
                    <w:rFonts w:ascii="Cambria Math" w:hAnsi="Cambria Math"/>
                  </w:rPr>
                  <m:t>2</m:t>
                </m:r>
              </m:sup>
            </m:sSup>
            <m:r>
              <w:rPr>
                <w:rFonts w:ascii="Cambria Math" w:hAnsi="Cambria Math"/>
              </w:rPr>
              <m:t>-</m:t>
            </m:r>
            <w:proofErr w:type="gramEnd"/>
            <m:sSup>
              <m:sSupPr>
                <m:ctrlPr>
                  <w:rPr>
                    <w:rFonts w:ascii="Cambria Math" w:hAnsi="Cambria Math"/>
                    <w:i/>
                  </w:rPr>
                </m:ctrlPr>
              </m:sSupPr>
              <m:e>
                <m:r>
                  <w:rPr>
                    <w:rFonts w:ascii="Cambria Math" w:hAnsi="Cambria Math"/>
                  </w:rPr>
                  <m:t>y</m:t>
                </m:r>
              </m:e>
              <m:sup>
                <m:r>
                  <w:rPr>
                    <w:rFonts w:ascii="Cambria Math" w:hAnsi="Cambria Math"/>
                  </w:rPr>
                  <m:t>2</m:t>
                </m:r>
              </m:sup>
            </m:sSup>
          </m:sub>
        </m:sSub>
      </m:oMath>
      <w:r w:rsidR="00FD03EE">
        <w:rPr>
          <w:rFonts w:eastAsiaTheme="minorEastAsia"/>
        </w:rPr>
        <w:t xml:space="preserve"> orbitals form an E</w:t>
      </w:r>
      <w:r w:rsidR="00FD03EE">
        <w:rPr>
          <w:rFonts w:eastAsiaTheme="minorEastAsia"/>
          <w:vertAlign w:val="subscript"/>
        </w:rPr>
        <w:t>g</w:t>
      </w:r>
      <w:r w:rsidR="00FD03EE">
        <w:rPr>
          <w:rFonts w:eastAsiaTheme="minorEastAsia"/>
        </w:rPr>
        <w:t xml:space="preserve"> set. Since we have 2 </w:t>
      </w:r>
      <w:r w:rsidR="00CD6B67">
        <w:rPr>
          <w:rFonts w:eastAsiaTheme="minorEastAsia"/>
        </w:rPr>
        <w:t xml:space="preserve">ligand </w:t>
      </w:r>
      <w:r w:rsidR="00B716BB">
        <w:t>SALC</w:t>
      </w:r>
      <w:r w:rsidR="00FD03EE">
        <w:rPr>
          <w:rFonts w:eastAsiaTheme="minorEastAsia"/>
        </w:rPr>
        <w:t xml:space="preserve">s with </w:t>
      </w:r>
      <w:proofErr w:type="spellStart"/>
      <w:r w:rsidR="00FD03EE">
        <w:rPr>
          <w:rFonts w:eastAsiaTheme="minorEastAsia"/>
        </w:rPr>
        <w:t>E</w:t>
      </w:r>
      <w:r w:rsidR="00FD03EE">
        <w:rPr>
          <w:rFonts w:eastAsiaTheme="minorEastAsia"/>
          <w:vertAlign w:val="subscript"/>
        </w:rPr>
        <w:t>g</w:t>
      </w:r>
      <w:proofErr w:type="spellEnd"/>
      <w:r w:rsidR="00FD03EE">
        <w:rPr>
          <w:rFonts w:eastAsiaTheme="minorEastAsia"/>
        </w:rPr>
        <w:t xml:space="preserve"> symmetry, those </w:t>
      </w:r>
      <w:r w:rsidR="00B716BB">
        <w:t>SALC</w:t>
      </w:r>
      <w:r w:rsidR="00FD03EE">
        <w:rPr>
          <w:rFonts w:eastAsiaTheme="minorEastAsia"/>
        </w:rPr>
        <w:t xml:space="preserve">s will form bonding/anti-bonding interactions with the </w:t>
      </w:r>
      <m:oMath>
        <m:sSub>
          <m:sSubPr>
            <m:ctrlPr>
              <w:rPr>
                <w:rFonts w:ascii="Cambria Math" w:hAnsi="Cambria Math"/>
                <w:i/>
              </w:rPr>
            </m:ctrlPr>
          </m:sSubPr>
          <m:e>
            <m:r>
              <w:rPr>
                <w:rFonts w:ascii="Cambria Math" w:hAnsi="Cambria Math"/>
              </w:rPr>
              <m:t>d</m:t>
            </m:r>
          </m:e>
          <m:sub>
            <m:sSup>
              <m:sSupPr>
                <m:ctrlPr>
                  <w:rPr>
                    <w:rFonts w:ascii="Cambria Math" w:hAnsi="Cambria Math"/>
                    <w:i/>
                  </w:rPr>
                </m:ctrlPr>
              </m:sSupPr>
              <m:e>
                <m:r>
                  <w:rPr>
                    <w:rFonts w:ascii="Cambria Math" w:hAnsi="Cambria Math"/>
                  </w:rPr>
                  <m:t>z</m:t>
                </m:r>
              </m:e>
              <m:sup>
                <m:r>
                  <w:rPr>
                    <w:rFonts w:ascii="Cambria Math" w:hAnsi="Cambria Math"/>
                  </w:rPr>
                  <m:t>2</m:t>
                </m:r>
              </m:sup>
            </m:sSup>
          </m:sub>
        </m:sSub>
      </m:oMath>
      <w:r w:rsidR="00FD03EE">
        <w:rPr>
          <w:rFonts w:eastAsiaTheme="minorEastAsia"/>
        </w:rPr>
        <w:t xml:space="preserve"> and </w:t>
      </w:r>
      <m:oMath>
        <m:sSub>
          <m:sSubPr>
            <m:ctrlPr>
              <w:rPr>
                <w:rFonts w:ascii="Cambria Math" w:hAnsi="Cambria Math"/>
                <w:i/>
              </w:rPr>
            </m:ctrlPr>
          </m:sSubPr>
          <m:e>
            <m:r>
              <w:rPr>
                <w:rFonts w:ascii="Cambria Math" w:hAnsi="Cambria Math"/>
              </w:rPr>
              <m:t>d</m:t>
            </m:r>
          </m:e>
          <m:sub>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2</m:t>
                </m:r>
              </m:sup>
            </m:sSup>
          </m:sub>
        </m:sSub>
      </m:oMath>
      <w:r w:rsidR="00FD03EE">
        <w:rPr>
          <w:rFonts w:eastAsiaTheme="minorEastAsia"/>
        </w:rPr>
        <w:t xml:space="preserve"> Co atomic orbitals. Continuing in the same fashion for all of the valence atomic orbitals of Co, we generate an MO diagram for the transition metal complex, shown in </w:t>
      </w:r>
      <w:r w:rsidR="00FD03EE" w:rsidRPr="00FD03EE">
        <w:rPr>
          <w:rFonts w:eastAsiaTheme="minorEastAsia"/>
          <w:b/>
        </w:rPr>
        <w:t xml:space="preserve">Figure </w:t>
      </w:r>
      <w:r w:rsidR="006233F4">
        <w:rPr>
          <w:rFonts w:eastAsiaTheme="minorEastAsia"/>
          <w:b/>
        </w:rPr>
        <w:t>3</w:t>
      </w:r>
      <w:r w:rsidR="00FD03EE">
        <w:rPr>
          <w:rFonts w:eastAsiaTheme="minorEastAsia"/>
        </w:rPr>
        <w:t xml:space="preserve">. Notice that the remaining </w:t>
      </w:r>
      <w:r w:rsidR="00FD03EE">
        <w:rPr>
          <w:rFonts w:eastAsiaTheme="minorEastAsia"/>
          <w:i/>
        </w:rPr>
        <w:t>d</w:t>
      </w:r>
      <w:r w:rsidR="00FD03EE">
        <w:rPr>
          <w:rFonts w:eastAsiaTheme="minorEastAsia"/>
        </w:rPr>
        <w:t>-orbitals (</w:t>
      </w:r>
      <m:oMath>
        <m:sSub>
          <m:sSubPr>
            <m:ctrlPr>
              <w:rPr>
                <w:rFonts w:ascii="Cambria Math" w:hAnsi="Cambria Math"/>
                <w:i/>
              </w:rPr>
            </m:ctrlPr>
          </m:sSubPr>
          <m:e>
            <m:r>
              <w:rPr>
                <w:rFonts w:ascii="Cambria Math" w:hAnsi="Cambria Math"/>
              </w:rPr>
              <m:t>d</m:t>
            </m:r>
          </m:e>
          <m:sub>
            <m:r>
              <w:rPr>
                <w:rFonts w:ascii="Cambria Math" w:hAnsi="Cambria Math"/>
              </w:rPr>
              <m:t>xz</m:t>
            </m:r>
          </m:sub>
        </m:sSub>
      </m:oMath>
      <w:r w:rsidR="00FD03EE">
        <w:rPr>
          <w:rFonts w:eastAsiaTheme="minorEastAsia"/>
        </w:rPr>
        <w:t xml:space="preserve">, </w:t>
      </w:r>
      <m:oMath>
        <m:sSub>
          <m:sSubPr>
            <m:ctrlPr>
              <w:rPr>
                <w:rFonts w:ascii="Cambria Math" w:hAnsi="Cambria Math"/>
                <w:i/>
              </w:rPr>
            </m:ctrlPr>
          </m:sSubPr>
          <m:e>
            <m:r>
              <w:rPr>
                <w:rFonts w:ascii="Cambria Math" w:hAnsi="Cambria Math"/>
              </w:rPr>
              <m:t>d</m:t>
            </m:r>
          </m:e>
          <m:sub>
            <m:r>
              <w:rPr>
                <w:rFonts w:ascii="Cambria Math" w:hAnsi="Cambria Math"/>
              </w:rPr>
              <m:t>yz</m:t>
            </m:r>
          </m:sub>
        </m:sSub>
      </m:oMath>
      <w:r w:rsidR="00FD03EE">
        <w:rPr>
          <w:rFonts w:eastAsiaTheme="minorEastAsia"/>
        </w:rPr>
        <w:t xml:space="preserve">, and </w:t>
      </w:r>
      <m:oMath>
        <m:sSub>
          <m:sSubPr>
            <m:ctrlPr>
              <w:rPr>
                <w:rFonts w:ascii="Cambria Math" w:hAnsi="Cambria Math"/>
                <w:i/>
              </w:rPr>
            </m:ctrlPr>
          </m:sSubPr>
          <m:e>
            <m:r>
              <w:rPr>
                <w:rFonts w:ascii="Cambria Math" w:hAnsi="Cambria Math"/>
              </w:rPr>
              <m:t>d</m:t>
            </m:r>
          </m:e>
          <m:sub>
            <m:r>
              <w:rPr>
                <w:rFonts w:ascii="Cambria Math" w:hAnsi="Cambria Math"/>
              </w:rPr>
              <m:t>xy</m:t>
            </m:r>
          </m:sub>
        </m:sSub>
      </m:oMath>
      <w:r w:rsidR="00A35C14">
        <w:rPr>
          <w:rFonts w:eastAsiaTheme="minorEastAsia"/>
        </w:rPr>
        <w:t>) transform as a set (T</w:t>
      </w:r>
      <w:r w:rsidR="00A35C14">
        <w:rPr>
          <w:rFonts w:eastAsiaTheme="minorEastAsia"/>
          <w:vertAlign w:val="subscript"/>
        </w:rPr>
        <w:t>2g</w:t>
      </w:r>
      <w:r w:rsidR="00A35C14">
        <w:rPr>
          <w:rFonts w:eastAsiaTheme="minorEastAsia"/>
        </w:rPr>
        <w:t>) but do not have a</w:t>
      </w:r>
      <w:r w:rsidR="004D7F27">
        <w:rPr>
          <w:rFonts w:eastAsiaTheme="minorEastAsia"/>
        </w:rPr>
        <w:t>n appropriate</w:t>
      </w:r>
      <w:r w:rsidR="00A35C14">
        <w:rPr>
          <w:rFonts w:eastAsiaTheme="minorEastAsia"/>
        </w:rPr>
        <w:t xml:space="preserve"> symmetry matched </w:t>
      </w:r>
      <w:r w:rsidR="00B716BB">
        <w:t>SALC</w:t>
      </w:r>
      <w:r w:rsidR="00A35C14">
        <w:rPr>
          <w:rFonts w:eastAsiaTheme="minorEastAsia"/>
        </w:rPr>
        <w:t xml:space="preserve">. These atomic orbitals therefore become “non-bonding” </w:t>
      </w:r>
      <w:r w:rsidR="00A35C14">
        <w:rPr>
          <w:rFonts w:eastAsiaTheme="minorEastAsia"/>
        </w:rPr>
        <w:lastRenderedPageBreak/>
        <w:t>molecular orbitals. In other words, they do not participate in bonding with the ligands in this transition metal complex.</w:t>
      </w:r>
    </w:p>
    <w:p w14:paraId="73226891" w14:textId="10579CEE" w:rsidR="00B0539D" w:rsidRDefault="00B0539D" w:rsidP="00B0539D">
      <w:pPr>
        <w:jc w:val="both"/>
        <w:rPr>
          <w:rFonts w:ascii="Cambria" w:hAnsi="Cambria"/>
        </w:rPr>
      </w:pPr>
      <w:r>
        <w:t xml:space="preserve">Highlighted in </w:t>
      </w:r>
      <w:r w:rsidRPr="00B0539D">
        <w:rPr>
          <w:b/>
        </w:rPr>
        <w:t xml:space="preserve">Figure </w:t>
      </w:r>
      <w:r w:rsidR="006233F4">
        <w:rPr>
          <w:b/>
        </w:rPr>
        <w:t>3</w:t>
      </w:r>
      <w:r w:rsidR="00161282">
        <w:t xml:space="preserve"> are</w:t>
      </w:r>
      <w:r>
        <w:t xml:space="preserve"> the </w:t>
      </w:r>
      <w:r w:rsidR="00161282">
        <w:t xml:space="preserve">non-bonding </w:t>
      </w:r>
      <w:r w:rsidR="00161282">
        <w:rPr>
          <w:i/>
        </w:rPr>
        <w:t>d</w:t>
      </w:r>
      <w:r w:rsidR="00161282">
        <w:t xml:space="preserve">-orbitals and the </w:t>
      </w:r>
      <w:r w:rsidR="00161282">
        <w:rPr>
          <w:rFonts w:ascii="Cambria" w:hAnsi="Cambria"/>
        </w:rPr>
        <w:t>σ</w:t>
      </w:r>
      <w:r w:rsidR="00161282">
        <w:t>*</w:t>
      </w:r>
      <w:r w:rsidR="00161282">
        <w:rPr>
          <w:vertAlign w:val="superscript"/>
        </w:rPr>
        <w:t xml:space="preserve"> </w:t>
      </w:r>
      <w:r w:rsidR="00161282">
        <w:t xml:space="preserve">orbitals with </w:t>
      </w:r>
      <w:r w:rsidR="00161282">
        <w:rPr>
          <w:i/>
        </w:rPr>
        <w:t>d</w:t>
      </w:r>
      <w:r w:rsidR="00161282">
        <w:t>-orbital character</w:t>
      </w:r>
      <w:r>
        <w:t xml:space="preserve">. </w:t>
      </w:r>
      <w:r w:rsidR="00385D68">
        <w:t>When this group of MOs is considered separate</w:t>
      </w:r>
      <w:r w:rsidR="005D731A">
        <w:t>ly from the entire MO diagram</w:t>
      </w:r>
      <w:r w:rsidR="00385D68">
        <w:t xml:space="preserve"> </w:t>
      </w:r>
      <w:r w:rsidR="004D7F27">
        <w:t xml:space="preserve">it </w:t>
      </w:r>
      <w:r w:rsidR="00183AED">
        <w:t>is</w:t>
      </w:r>
      <w:r w:rsidR="00385D68">
        <w:t xml:space="preserve"> referred to as the </w:t>
      </w:r>
      <w:r w:rsidR="00385D68" w:rsidRPr="00161282">
        <w:rPr>
          <w:i/>
        </w:rPr>
        <w:t>d</w:t>
      </w:r>
      <w:r w:rsidR="00385D68">
        <w:t>-orbital splitting diagram of a transition m</w:t>
      </w:r>
      <w:r w:rsidR="00161282">
        <w:t xml:space="preserve">etal complex. </w:t>
      </w:r>
      <w:r w:rsidR="000F5E5D">
        <w:t xml:space="preserve">Since the </w:t>
      </w:r>
      <w:r w:rsidR="000F5E5D" w:rsidRPr="000F5E5D">
        <w:rPr>
          <w:i/>
        </w:rPr>
        <w:t>d</w:t>
      </w:r>
      <w:r w:rsidR="000F5E5D">
        <w:t>-orbital splitting diagram contains the HOMO and the LUMO,</w:t>
      </w:r>
      <w:r w:rsidR="004D7F27">
        <w:t xml:space="preserve"> which are typically the most important orbitals to understand the chemistry and spectroscopy of coordination complexes, </w:t>
      </w:r>
      <w:r w:rsidR="000F5E5D">
        <w:t xml:space="preserve">chemists will often refer to the </w:t>
      </w:r>
      <w:r w:rsidR="000F5E5D" w:rsidRPr="000F5E5D">
        <w:rPr>
          <w:i/>
        </w:rPr>
        <w:t>d</w:t>
      </w:r>
      <w:r w:rsidR="000F5E5D">
        <w:t xml:space="preserve">-orbital splitting diagram instead of the entire MO diagram. </w:t>
      </w:r>
      <w:r w:rsidR="005D731A">
        <w:t xml:space="preserve">Conveniently, the </w:t>
      </w:r>
      <w:r w:rsidR="005D731A">
        <w:rPr>
          <w:i/>
        </w:rPr>
        <w:t>d</w:t>
      </w:r>
      <w:r w:rsidR="005D731A">
        <w:t xml:space="preserve">-orbital splitting diagram can be filled with the number of </w:t>
      </w:r>
      <w:r w:rsidR="005D731A">
        <w:rPr>
          <w:i/>
        </w:rPr>
        <w:t>d</w:t>
      </w:r>
      <w:r w:rsidR="005D731A">
        <w:t>e</w:t>
      </w:r>
      <w:r w:rsidR="005D731A" w:rsidRPr="005D731A">
        <w:rPr>
          <w:vertAlign w:val="superscript"/>
        </w:rPr>
        <w:t>–</w:t>
      </w:r>
      <w:r w:rsidR="005D731A">
        <w:t xml:space="preserve"> on the metal center</w:t>
      </w:r>
      <w:r w:rsidR="006E39F6">
        <w:t>,</w:t>
      </w:r>
      <w:r w:rsidR="005D731A">
        <w:t xml:space="preserve"> si</w:t>
      </w:r>
      <w:r w:rsidR="000E235D">
        <w:t>nce the ligand-</w:t>
      </w:r>
      <w:r w:rsidR="005D731A">
        <w:t xml:space="preserve">based electrons always fill the </w:t>
      </w:r>
      <w:r w:rsidR="005D731A">
        <w:rPr>
          <w:rFonts w:ascii="Cambria" w:hAnsi="Cambria"/>
        </w:rPr>
        <w:t>σ</w:t>
      </w:r>
      <w:r w:rsidR="006E39F6">
        <w:rPr>
          <w:rFonts w:ascii="Cambria" w:hAnsi="Cambria"/>
        </w:rPr>
        <w:t>-based</w:t>
      </w:r>
      <w:r w:rsidR="005D731A">
        <w:rPr>
          <w:rFonts w:ascii="Cambria" w:hAnsi="Cambria"/>
        </w:rPr>
        <w:t xml:space="preserve"> MOs</w:t>
      </w:r>
      <w:r w:rsidR="006E39F6">
        <w:rPr>
          <w:rFonts w:ascii="Cambria" w:hAnsi="Cambria"/>
        </w:rPr>
        <w:t xml:space="preserve"> in the MO diagram</w:t>
      </w:r>
      <w:r w:rsidR="005D731A">
        <w:rPr>
          <w:rFonts w:ascii="Cambria" w:hAnsi="Cambria"/>
        </w:rPr>
        <w:t>.</w:t>
      </w:r>
    </w:p>
    <w:p w14:paraId="0189AA63" w14:textId="4D59BF80" w:rsidR="00B14920" w:rsidRDefault="00B14920" w:rsidP="00B0539D">
      <w:pPr>
        <w:jc w:val="both"/>
        <w:rPr>
          <w:rFonts w:ascii="Cambria" w:hAnsi="Cambria"/>
          <w:i/>
        </w:rPr>
      </w:pPr>
      <w:r>
        <w:rPr>
          <w:rFonts w:ascii="Cambria" w:hAnsi="Cambria"/>
          <w:i/>
        </w:rPr>
        <w:t>Considering the d-orbital splitting diagrams for dppfMCl</w:t>
      </w:r>
      <w:r>
        <w:rPr>
          <w:rFonts w:ascii="Cambria" w:hAnsi="Cambria"/>
          <w:i/>
          <w:vertAlign w:val="subscript"/>
        </w:rPr>
        <w:t>2</w:t>
      </w:r>
    </w:p>
    <w:p w14:paraId="6E4765FE" w14:textId="56183B9D" w:rsidR="006E39F6" w:rsidRDefault="006E39F6" w:rsidP="00B0539D">
      <w:pPr>
        <w:jc w:val="both"/>
        <w:rPr>
          <w:rFonts w:ascii="Cambria" w:hAnsi="Cambria"/>
        </w:rPr>
      </w:pPr>
      <w:r>
        <w:rPr>
          <w:rFonts w:ascii="Cambria" w:hAnsi="Cambria"/>
        </w:rPr>
        <w:t>Let’s consider a simple 4-coordinate metal complex MX</w:t>
      </w:r>
      <w:r>
        <w:rPr>
          <w:rFonts w:ascii="Cambria" w:hAnsi="Cambria"/>
          <w:vertAlign w:val="subscript"/>
        </w:rPr>
        <w:t>4</w:t>
      </w:r>
      <w:r>
        <w:rPr>
          <w:rFonts w:ascii="Cambria" w:hAnsi="Cambria"/>
        </w:rPr>
        <w:t>. MX</w:t>
      </w:r>
      <w:r>
        <w:rPr>
          <w:rFonts w:ascii="Cambria" w:hAnsi="Cambria"/>
          <w:vertAlign w:val="subscript"/>
        </w:rPr>
        <w:t>4</w:t>
      </w:r>
      <w:r>
        <w:rPr>
          <w:rFonts w:ascii="Cambria" w:hAnsi="Cambria"/>
        </w:rPr>
        <w:t xml:space="preserve"> can exist in two geometries: tetrahedral or square planar. The </w:t>
      </w:r>
      <w:r>
        <w:rPr>
          <w:rFonts w:ascii="Cambria" w:hAnsi="Cambria"/>
          <w:i/>
        </w:rPr>
        <w:t>d</w:t>
      </w:r>
      <w:r>
        <w:rPr>
          <w:rFonts w:ascii="Cambria" w:hAnsi="Cambria"/>
        </w:rPr>
        <w:t>-orbital splitting diagrams for</w:t>
      </w:r>
      <w:r w:rsidR="00A35C14">
        <w:rPr>
          <w:rFonts w:ascii="Cambria" w:hAnsi="Cambria"/>
        </w:rPr>
        <w:t xml:space="preserve"> the point groups</w:t>
      </w:r>
      <w:r>
        <w:rPr>
          <w:rFonts w:ascii="Cambria" w:hAnsi="Cambria"/>
        </w:rPr>
        <w:t xml:space="preserve"> </w:t>
      </w:r>
      <w:r w:rsidR="00A35C14">
        <w:rPr>
          <w:rFonts w:ascii="Cambria" w:hAnsi="Cambria"/>
          <w:i/>
        </w:rPr>
        <w:t>T</w:t>
      </w:r>
      <w:r w:rsidR="00A35C14">
        <w:rPr>
          <w:rFonts w:ascii="Cambria" w:hAnsi="Cambria"/>
          <w:vertAlign w:val="subscript"/>
        </w:rPr>
        <w:t>d</w:t>
      </w:r>
      <w:r w:rsidR="00A35C14">
        <w:rPr>
          <w:rFonts w:ascii="Cambria" w:hAnsi="Cambria"/>
        </w:rPr>
        <w:t xml:space="preserve"> (tetrahedral) and </w:t>
      </w:r>
      <w:r w:rsidR="00A35C14">
        <w:rPr>
          <w:rFonts w:ascii="Cambria" w:hAnsi="Cambria"/>
          <w:i/>
        </w:rPr>
        <w:t>D</w:t>
      </w:r>
      <w:r w:rsidR="00A35C14">
        <w:rPr>
          <w:rFonts w:ascii="Cambria" w:hAnsi="Cambria"/>
          <w:vertAlign w:val="subscript"/>
        </w:rPr>
        <w:t>4h</w:t>
      </w:r>
      <w:r w:rsidR="00A35C14">
        <w:rPr>
          <w:rFonts w:ascii="Cambria" w:hAnsi="Cambria"/>
        </w:rPr>
        <w:t xml:space="preserve"> (square planar)</w:t>
      </w:r>
      <w:r>
        <w:rPr>
          <w:rFonts w:ascii="Cambria" w:hAnsi="Cambria"/>
        </w:rPr>
        <w:t xml:space="preserve"> is shown in </w:t>
      </w:r>
      <w:r w:rsidRPr="006E39F6">
        <w:rPr>
          <w:rFonts w:ascii="Cambria" w:hAnsi="Cambria"/>
          <w:b/>
        </w:rPr>
        <w:t xml:space="preserve">Figure </w:t>
      </w:r>
      <w:r w:rsidR="006233F4">
        <w:rPr>
          <w:rFonts w:ascii="Cambria" w:hAnsi="Cambria"/>
          <w:b/>
        </w:rPr>
        <w:t>4</w:t>
      </w:r>
      <w:r>
        <w:rPr>
          <w:rFonts w:ascii="Cambria" w:hAnsi="Cambria"/>
        </w:rPr>
        <w:t>. While the general metal complex</w:t>
      </w:r>
      <w:r w:rsidR="002B05B4">
        <w:rPr>
          <w:rFonts w:ascii="Cambria" w:hAnsi="Cambria"/>
        </w:rPr>
        <w:t>es</w:t>
      </w:r>
      <w:r>
        <w:rPr>
          <w:rFonts w:ascii="Cambria" w:hAnsi="Cambria"/>
        </w:rPr>
        <w:t xml:space="preserve"> </w:t>
      </w:r>
      <w:proofErr w:type="gramStart"/>
      <w:r>
        <w:rPr>
          <w:rFonts w:ascii="Cambria" w:hAnsi="Cambria"/>
        </w:rPr>
        <w:t>M</w:t>
      </w:r>
      <w:r w:rsidR="005F455B">
        <w:rPr>
          <w:rFonts w:ascii="Cambria" w:hAnsi="Cambria"/>
        </w:rPr>
        <w:t>(</w:t>
      </w:r>
      <w:proofErr w:type="spellStart"/>
      <w:proofErr w:type="gramEnd"/>
      <w:r w:rsidR="005F455B">
        <w:rPr>
          <w:rFonts w:ascii="Cambria" w:hAnsi="Cambria"/>
        </w:rPr>
        <w:t>dppf</w:t>
      </w:r>
      <w:proofErr w:type="spellEnd"/>
      <w:r w:rsidR="005F455B">
        <w:rPr>
          <w:rFonts w:ascii="Cambria" w:hAnsi="Cambria"/>
        </w:rPr>
        <w:t>)</w:t>
      </w:r>
      <w:r>
        <w:rPr>
          <w:rFonts w:ascii="Cambria" w:hAnsi="Cambria"/>
        </w:rPr>
        <w:t>Cl</w:t>
      </w:r>
      <w:r>
        <w:rPr>
          <w:rFonts w:ascii="Cambria" w:hAnsi="Cambria"/>
          <w:vertAlign w:val="subscript"/>
        </w:rPr>
        <w:t>2</w:t>
      </w:r>
      <w:r w:rsidR="002B05B4">
        <w:rPr>
          <w:rFonts w:ascii="Cambria" w:hAnsi="Cambria"/>
        </w:rPr>
        <w:t xml:space="preserve"> do</w:t>
      </w:r>
      <w:r>
        <w:rPr>
          <w:rFonts w:ascii="Cambria" w:hAnsi="Cambria"/>
        </w:rPr>
        <w:t xml:space="preserve"> not have 4 equivalent ligands</w:t>
      </w:r>
      <w:r w:rsidR="00A35C14">
        <w:rPr>
          <w:rFonts w:ascii="Cambria" w:hAnsi="Cambria"/>
        </w:rPr>
        <w:t xml:space="preserve">, and therefore are not in the point groups </w:t>
      </w:r>
      <w:r w:rsidR="00A35C14">
        <w:rPr>
          <w:rFonts w:ascii="Cambria" w:hAnsi="Cambria"/>
          <w:i/>
        </w:rPr>
        <w:t>T</w:t>
      </w:r>
      <w:r w:rsidR="00A35C14">
        <w:rPr>
          <w:rFonts w:ascii="Cambria" w:hAnsi="Cambria"/>
          <w:vertAlign w:val="subscript"/>
        </w:rPr>
        <w:t>d</w:t>
      </w:r>
      <w:r w:rsidR="00A35C14">
        <w:rPr>
          <w:rFonts w:ascii="Cambria" w:hAnsi="Cambria"/>
        </w:rPr>
        <w:t xml:space="preserve"> or </w:t>
      </w:r>
      <w:r w:rsidR="00A35C14">
        <w:rPr>
          <w:rFonts w:ascii="Cambria" w:hAnsi="Cambria"/>
          <w:i/>
        </w:rPr>
        <w:t>D</w:t>
      </w:r>
      <w:r w:rsidR="00A35C14">
        <w:rPr>
          <w:rFonts w:ascii="Cambria" w:hAnsi="Cambria"/>
          <w:vertAlign w:val="subscript"/>
        </w:rPr>
        <w:t>4h</w:t>
      </w:r>
      <w:r>
        <w:rPr>
          <w:rFonts w:ascii="Cambria" w:hAnsi="Cambria"/>
        </w:rPr>
        <w:t xml:space="preserve">, we can still use these </w:t>
      </w:r>
      <w:r>
        <w:rPr>
          <w:rFonts w:ascii="Cambria" w:hAnsi="Cambria"/>
          <w:i/>
        </w:rPr>
        <w:t>d</w:t>
      </w:r>
      <w:r>
        <w:rPr>
          <w:rFonts w:ascii="Cambria" w:hAnsi="Cambria"/>
        </w:rPr>
        <w:t xml:space="preserve">-orbital splitting diagrams as a </w:t>
      </w:r>
      <w:r>
        <w:rPr>
          <w:rFonts w:ascii="Cambria" w:hAnsi="Cambria"/>
          <w:i/>
        </w:rPr>
        <w:t>model</w:t>
      </w:r>
      <w:r>
        <w:rPr>
          <w:rFonts w:ascii="Cambria" w:hAnsi="Cambria"/>
        </w:rPr>
        <w:t xml:space="preserve"> to describe the </w:t>
      </w:r>
      <w:r>
        <w:rPr>
          <w:rFonts w:ascii="Cambria" w:hAnsi="Cambria"/>
          <w:i/>
        </w:rPr>
        <w:t>d-</w:t>
      </w:r>
      <w:r>
        <w:rPr>
          <w:rFonts w:ascii="Cambria" w:hAnsi="Cambria"/>
        </w:rPr>
        <w:t>orbital MOs for the two possible geometries.</w:t>
      </w:r>
    </w:p>
    <w:p w14:paraId="337210D5" w14:textId="2BCF132A" w:rsidR="005F455B" w:rsidRPr="002404DA" w:rsidRDefault="006E39F6" w:rsidP="00B0539D">
      <w:pPr>
        <w:jc w:val="both"/>
        <w:rPr>
          <w:rFonts w:ascii="Cambria" w:hAnsi="Cambria"/>
        </w:rPr>
      </w:pPr>
      <w:r>
        <w:rPr>
          <w:rFonts w:ascii="Cambria" w:hAnsi="Cambria"/>
        </w:rPr>
        <w:t xml:space="preserve">Now, let’s consider the </w:t>
      </w:r>
      <w:r>
        <w:rPr>
          <w:rFonts w:ascii="Cambria" w:hAnsi="Cambria"/>
          <w:i/>
        </w:rPr>
        <w:t>d</w:t>
      </w:r>
      <w:r>
        <w:rPr>
          <w:rFonts w:ascii="Cambria" w:hAnsi="Cambria"/>
        </w:rPr>
        <w:t xml:space="preserve">-electron count for </w:t>
      </w:r>
      <w:proofErr w:type="gramStart"/>
      <w:r>
        <w:rPr>
          <w:rFonts w:ascii="Cambria" w:hAnsi="Cambria"/>
        </w:rPr>
        <w:t>M</w:t>
      </w:r>
      <w:r w:rsidR="00905975">
        <w:rPr>
          <w:rFonts w:ascii="Cambria" w:hAnsi="Cambria"/>
        </w:rPr>
        <w:t>(</w:t>
      </w:r>
      <w:proofErr w:type="spellStart"/>
      <w:proofErr w:type="gramEnd"/>
      <w:r w:rsidR="00905975">
        <w:rPr>
          <w:rFonts w:ascii="Cambria" w:hAnsi="Cambria"/>
        </w:rPr>
        <w:t>dppf</w:t>
      </w:r>
      <w:proofErr w:type="spellEnd"/>
      <w:r w:rsidR="00905975">
        <w:rPr>
          <w:rFonts w:ascii="Cambria" w:hAnsi="Cambria"/>
        </w:rPr>
        <w:t>)</w:t>
      </w:r>
      <w:r>
        <w:rPr>
          <w:rFonts w:ascii="Cambria" w:hAnsi="Cambria"/>
        </w:rPr>
        <w:t>Cl</w:t>
      </w:r>
      <w:r>
        <w:rPr>
          <w:rFonts w:ascii="Cambria" w:hAnsi="Cambria"/>
          <w:vertAlign w:val="subscript"/>
        </w:rPr>
        <w:t>2</w:t>
      </w:r>
      <w:r w:rsidR="002B05B4">
        <w:rPr>
          <w:rFonts w:ascii="Cambria" w:hAnsi="Cambria"/>
        </w:rPr>
        <w:t xml:space="preserve">. Both </w:t>
      </w:r>
      <w:r w:rsidR="00905975">
        <w:rPr>
          <w:rFonts w:ascii="Cambria" w:hAnsi="Cambria"/>
        </w:rPr>
        <w:t xml:space="preserve">Ni and </w:t>
      </w:r>
      <w:proofErr w:type="spellStart"/>
      <w:r w:rsidR="00905975">
        <w:rPr>
          <w:rFonts w:ascii="Cambria" w:hAnsi="Cambria"/>
        </w:rPr>
        <w:t>Pd</w:t>
      </w:r>
      <w:proofErr w:type="spellEnd"/>
      <w:r w:rsidR="00905975">
        <w:rPr>
          <w:rFonts w:ascii="Cambria" w:hAnsi="Cambria"/>
        </w:rPr>
        <w:t xml:space="preserve"> are i</w:t>
      </w:r>
      <w:r>
        <w:rPr>
          <w:rFonts w:ascii="Cambria" w:hAnsi="Cambria"/>
        </w:rPr>
        <w:t xml:space="preserve">n </w:t>
      </w:r>
      <w:r w:rsidR="00905975">
        <w:rPr>
          <w:rFonts w:ascii="Cambria" w:hAnsi="Cambria"/>
        </w:rPr>
        <w:t xml:space="preserve">Group </w:t>
      </w:r>
      <w:r>
        <w:rPr>
          <w:rFonts w:ascii="Cambria" w:hAnsi="Cambria"/>
        </w:rPr>
        <w:t xml:space="preserve">10 of the periodic table. </w:t>
      </w:r>
      <w:r w:rsidR="00BA0DAD">
        <w:rPr>
          <w:rFonts w:ascii="Cambria" w:hAnsi="Cambria"/>
        </w:rPr>
        <w:t>They both will t</w:t>
      </w:r>
      <w:r w:rsidR="00A35C14">
        <w:rPr>
          <w:rFonts w:ascii="Cambria" w:hAnsi="Cambria"/>
        </w:rPr>
        <w:t xml:space="preserve">herefore have the same oxidation state (2+) and </w:t>
      </w:r>
      <w:r w:rsidR="00A35C14">
        <w:rPr>
          <w:rFonts w:ascii="Cambria" w:hAnsi="Cambria"/>
          <w:i/>
        </w:rPr>
        <w:t>d</w:t>
      </w:r>
      <w:r w:rsidR="00A35C14">
        <w:rPr>
          <w:rFonts w:ascii="Cambria" w:hAnsi="Cambria"/>
        </w:rPr>
        <w:t>-electron count (</w:t>
      </w:r>
      <w:r w:rsidR="00A35C14">
        <w:rPr>
          <w:rFonts w:ascii="Cambria" w:hAnsi="Cambria"/>
          <w:i/>
        </w:rPr>
        <w:t>d</w:t>
      </w:r>
      <w:r w:rsidR="00A35C14">
        <w:rPr>
          <w:rFonts w:ascii="Cambria" w:hAnsi="Cambria"/>
          <w:vertAlign w:val="superscript"/>
        </w:rPr>
        <w:t>8</w:t>
      </w:r>
      <w:r w:rsidR="00A35C14">
        <w:rPr>
          <w:rFonts w:ascii="Cambria" w:hAnsi="Cambria"/>
        </w:rPr>
        <w:t xml:space="preserve">). If we fill the two </w:t>
      </w:r>
      <w:r w:rsidR="00A35C14">
        <w:rPr>
          <w:rFonts w:ascii="Cambria" w:hAnsi="Cambria"/>
          <w:i/>
        </w:rPr>
        <w:t>d</w:t>
      </w:r>
      <w:r w:rsidR="00A35C14">
        <w:rPr>
          <w:rFonts w:ascii="Cambria" w:hAnsi="Cambria"/>
        </w:rPr>
        <w:t>-orbital splitting diagrams above with 8 electrons, we see that the square planar geometry</w:t>
      </w:r>
      <w:r w:rsidR="005F455B">
        <w:rPr>
          <w:rFonts w:ascii="Cambria" w:hAnsi="Cambria"/>
        </w:rPr>
        <w:t xml:space="preserve"> results in a diamagnetic complex while the tetrahedral MO diagram is consistent with a paramagnetic species. There are several factors that go into determining which geometry is energetically favored. In the square planar geometry, there are </w:t>
      </w:r>
      <w:r w:rsidR="00A35C14">
        <w:rPr>
          <w:rFonts w:ascii="Cambria" w:hAnsi="Cambria"/>
        </w:rPr>
        <w:t>fewer electrons in anti-bonding orbitals</w:t>
      </w:r>
      <w:r w:rsidR="005F455B">
        <w:rPr>
          <w:rFonts w:ascii="Cambria" w:hAnsi="Cambria"/>
        </w:rPr>
        <w:t xml:space="preserve">, which would indicate that the square planar geometry is more </w:t>
      </w:r>
      <w:r w:rsidR="005F455B">
        <w:rPr>
          <w:rFonts w:ascii="Cambria" w:hAnsi="Cambria"/>
          <w:i/>
        </w:rPr>
        <w:t xml:space="preserve">electronically </w:t>
      </w:r>
      <w:r w:rsidR="005F455B">
        <w:rPr>
          <w:rFonts w:ascii="Cambria" w:hAnsi="Cambria"/>
        </w:rPr>
        <w:t>favored</w:t>
      </w:r>
      <w:r w:rsidR="00A35C14">
        <w:rPr>
          <w:rFonts w:ascii="Cambria" w:hAnsi="Cambria"/>
        </w:rPr>
        <w:t>.</w:t>
      </w:r>
      <w:r w:rsidR="002404DA">
        <w:rPr>
          <w:rFonts w:ascii="Cambria" w:hAnsi="Cambria"/>
        </w:rPr>
        <w:t xml:space="preserve"> However, we also need to consider the energy required to pair electrons. The electron pairing energy in square planar molecules is higher than that in tetrahedral molecules, which have fewer completely filled orbitals. Finally, we need to consider the amount the σ</w:t>
      </w:r>
      <w:r w:rsidR="002404DA">
        <w:t>*</w:t>
      </w:r>
      <w:r w:rsidR="002404DA">
        <w:rPr>
          <w:i/>
        </w:rPr>
        <w:t xml:space="preserve"> d</w:t>
      </w:r>
      <w:r w:rsidR="002404DA">
        <w:t xml:space="preserve">-orbitals are destabilized. Larger metal atoms have greater </w:t>
      </w:r>
      <w:proofErr w:type="spellStart"/>
      <w:r w:rsidR="002404DA">
        <w:t>spacial</w:t>
      </w:r>
      <w:proofErr w:type="spellEnd"/>
      <w:r w:rsidR="002404DA">
        <w:t xml:space="preserve"> overlap with ligands, resulting in higher energy </w:t>
      </w:r>
      <w:r w:rsidR="002404DA">
        <w:rPr>
          <w:rFonts w:ascii="Cambria" w:hAnsi="Cambria"/>
        </w:rPr>
        <w:t>σ</w:t>
      </w:r>
      <w:r w:rsidR="002404DA">
        <w:t>*</w:t>
      </w:r>
      <w:r w:rsidR="002404DA">
        <w:rPr>
          <w:i/>
        </w:rPr>
        <w:t xml:space="preserve"> d</w:t>
      </w:r>
      <w:r w:rsidR="002404DA">
        <w:t>-orbitals.</w:t>
      </w:r>
    </w:p>
    <w:p w14:paraId="5BCD4AFD" w14:textId="33D4A114" w:rsidR="006E39F6" w:rsidRPr="005F455B" w:rsidRDefault="002404DA" w:rsidP="00B0539D">
      <w:pPr>
        <w:jc w:val="both"/>
        <w:rPr>
          <w:rFonts w:ascii="Cambria" w:hAnsi="Cambria"/>
        </w:rPr>
      </w:pPr>
      <w:r>
        <w:rPr>
          <w:rFonts w:ascii="Cambria" w:hAnsi="Cambria"/>
        </w:rPr>
        <w:t>Finally, we also need to consider the energy contribution from steric repulsions. T</w:t>
      </w:r>
      <w:r w:rsidR="00A35C14">
        <w:rPr>
          <w:rFonts w:ascii="Cambria" w:hAnsi="Cambria"/>
        </w:rPr>
        <w:t>etrahedral geometry is more</w:t>
      </w:r>
      <w:r w:rsidR="00A35C14">
        <w:rPr>
          <w:i/>
        </w:rPr>
        <w:t xml:space="preserve"> </w:t>
      </w:r>
      <w:proofErr w:type="spellStart"/>
      <w:r w:rsidR="00A35C14">
        <w:rPr>
          <w:i/>
        </w:rPr>
        <w:t>steric</w:t>
      </w:r>
      <w:r w:rsidR="00905975">
        <w:rPr>
          <w:i/>
        </w:rPr>
        <w:t>al</w:t>
      </w:r>
      <w:r w:rsidR="00A35C14">
        <w:rPr>
          <w:i/>
        </w:rPr>
        <w:t>ly</w:t>
      </w:r>
      <w:proofErr w:type="spellEnd"/>
      <w:r w:rsidR="00A35C14">
        <w:t xml:space="preserve"> favore</w:t>
      </w:r>
      <w:r w:rsidR="005E114D">
        <w:t>d</w:t>
      </w:r>
      <w:r>
        <w:t xml:space="preserve"> (with angles of 109</w:t>
      </w:r>
      <w:r w:rsidR="005E114D">
        <w:t>.</w:t>
      </w:r>
      <w:r>
        <w:t>5</w:t>
      </w:r>
      <w:r w:rsidR="005A5FFC" w:rsidRPr="005E51B3">
        <w:rPr>
          <w:rFonts w:eastAsia="Times New Roman" w:cs="Times New Roman"/>
          <w:color w:val="212121"/>
        </w:rPr>
        <w:sym w:font="Symbol" w:char="F0B0"/>
      </w:r>
      <w:r>
        <w:t>) compared to square planar geometry</w:t>
      </w:r>
      <w:r w:rsidR="005A5FFC">
        <w:t xml:space="preserve"> (90</w:t>
      </w:r>
      <w:r w:rsidR="005A5FFC" w:rsidRPr="005E51B3">
        <w:rPr>
          <w:rFonts w:eastAsia="Times New Roman" w:cs="Times New Roman"/>
          <w:color w:val="212121"/>
        </w:rPr>
        <w:sym w:font="Symbol" w:char="F0B0"/>
      </w:r>
      <w:r w:rsidR="005A5FFC">
        <w:t>)</w:t>
      </w:r>
      <w:r>
        <w:t>.</w:t>
      </w:r>
      <w:r w:rsidR="005E114D">
        <w:t xml:space="preserve"> </w:t>
      </w:r>
      <w:r w:rsidR="00CC0C2F">
        <w:t>Therefore, there are several</w:t>
      </w:r>
      <w:r w:rsidR="005E114D">
        <w:t xml:space="preserve"> opposing factors that affect which geometry is more favored given the identity of M in </w:t>
      </w:r>
      <w:proofErr w:type="gramStart"/>
      <w:r w:rsidR="005E114D">
        <w:rPr>
          <w:rFonts w:ascii="Cambria" w:hAnsi="Cambria"/>
        </w:rPr>
        <w:t>M</w:t>
      </w:r>
      <w:r w:rsidR="00905975">
        <w:rPr>
          <w:rFonts w:ascii="Cambria" w:hAnsi="Cambria"/>
        </w:rPr>
        <w:t>(</w:t>
      </w:r>
      <w:proofErr w:type="spellStart"/>
      <w:proofErr w:type="gramEnd"/>
      <w:r w:rsidR="00905975">
        <w:rPr>
          <w:rFonts w:ascii="Cambria" w:hAnsi="Cambria"/>
        </w:rPr>
        <w:t>dppf</w:t>
      </w:r>
      <w:proofErr w:type="spellEnd"/>
      <w:r w:rsidR="00905975">
        <w:rPr>
          <w:rFonts w:ascii="Cambria" w:hAnsi="Cambria"/>
        </w:rPr>
        <w:t>)</w:t>
      </w:r>
      <w:r w:rsidR="005E114D">
        <w:rPr>
          <w:rFonts w:ascii="Cambria" w:hAnsi="Cambria"/>
        </w:rPr>
        <w:t>Cl</w:t>
      </w:r>
      <w:r w:rsidR="005E114D">
        <w:rPr>
          <w:rFonts w:ascii="Cambria" w:hAnsi="Cambria"/>
          <w:vertAlign w:val="subscript"/>
        </w:rPr>
        <w:t>2</w:t>
      </w:r>
      <w:r w:rsidR="005E114D">
        <w:rPr>
          <w:rFonts w:ascii="Cambria" w:hAnsi="Cambria"/>
        </w:rPr>
        <w:t>.</w:t>
      </w:r>
    </w:p>
    <w:p w14:paraId="3883D873" w14:textId="4E298639" w:rsidR="00B14920" w:rsidRPr="00B14920" w:rsidRDefault="005E114D" w:rsidP="00B0539D">
      <w:pPr>
        <w:jc w:val="both"/>
      </w:pPr>
      <w:r>
        <w:rPr>
          <w:rFonts w:ascii="Cambria" w:hAnsi="Cambria"/>
        </w:rPr>
        <w:t xml:space="preserve">We will be able to distinguish between these two geometries using NMR. If the molecule is square planar, we will observe a diagnostic </w:t>
      </w:r>
      <w:r>
        <w:rPr>
          <w:rFonts w:ascii="Cambria" w:hAnsi="Cambria"/>
          <w:vertAlign w:val="superscript"/>
        </w:rPr>
        <w:t>1</w:t>
      </w:r>
      <w:r>
        <w:rPr>
          <w:rFonts w:ascii="Cambria" w:hAnsi="Cambria"/>
        </w:rPr>
        <w:t>H NMR of a</w:t>
      </w:r>
      <w:r>
        <w:rPr>
          <w:rFonts w:ascii="Cambria" w:hAnsi="Cambria"/>
          <w:vertAlign w:val="superscript"/>
        </w:rPr>
        <w:t xml:space="preserve"> </w:t>
      </w:r>
      <w:r>
        <w:rPr>
          <w:rFonts w:ascii="Cambria" w:hAnsi="Cambria"/>
        </w:rPr>
        <w:t xml:space="preserve">diamagnetic species. If the molecule is tetrahedral, we will observe paramagnetic signals in the </w:t>
      </w:r>
      <w:r>
        <w:rPr>
          <w:rFonts w:ascii="Cambria" w:hAnsi="Cambria"/>
          <w:vertAlign w:val="superscript"/>
        </w:rPr>
        <w:t>1</w:t>
      </w:r>
      <w:r>
        <w:rPr>
          <w:rFonts w:ascii="Cambria" w:hAnsi="Cambria"/>
        </w:rPr>
        <w:t>H NMR</w:t>
      </w:r>
      <w:r w:rsidR="00C25F07">
        <w:rPr>
          <w:rFonts w:ascii="Cambria" w:hAnsi="Cambria"/>
        </w:rPr>
        <w:t>. Finally, w</w:t>
      </w:r>
      <w:r>
        <w:rPr>
          <w:rFonts w:ascii="Cambria" w:hAnsi="Cambria"/>
        </w:rPr>
        <w:t>e will use Evan</w:t>
      </w:r>
      <w:r w:rsidR="005D2E1D">
        <w:rPr>
          <w:rFonts w:ascii="Cambria" w:hAnsi="Cambria"/>
        </w:rPr>
        <w:t>’</w:t>
      </w:r>
      <w:r>
        <w:rPr>
          <w:rFonts w:ascii="Cambria" w:hAnsi="Cambria"/>
        </w:rPr>
        <w:t>s method (see</w:t>
      </w:r>
      <w:r w:rsidR="005D2E1D">
        <w:rPr>
          <w:rFonts w:ascii="Cambria" w:hAnsi="Cambria"/>
        </w:rPr>
        <w:t xml:space="preserve"> the</w:t>
      </w:r>
      <w:r>
        <w:rPr>
          <w:rFonts w:ascii="Cambria" w:hAnsi="Cambria"/>
        </w:rPr>
        <w:t xml:space="preserve"> “</w:t>
      </w:r>
      <w:r w:rsidRPr="005E114D">
        <w:rPr>
          <w:rFonts w:ascii="Cambria" w:hAnsi="Cambria"/>
          <w:i/>
        </w:rPr>
        <w:t>Evan</w:t>
      </w:r>
      <w:r w:rsidR="005D2E1D">
        <w:rPr>
          <w:rFonts w:ascii="Cambria" w:hAnsi="Cambria"/>
          <w:i/>
        </w:rPr>
        <w:t>’</w:t>
      </w:r>
      <w:r w:rsidRPr="005E114D">
        <w:rPr>
          <w:rFonts w:ascii="Cambria" w:hAnsi="Cambria"/>
          <w:i/>
        </w:rPr>
        <w:t>s Method</w:t>
      </w:r>
      <w:r>
        <w:rPr>
          <w:rFonts w:ascii="Cambria" w:hAnsi="Cambria"/>
        </w:rPr>
        <w:t>” video for more details) to determine the solution magnetic moment of the paramagnetic species.</w:t>
      </w:r>
    </w:p>
    <w:p w14:paraId="09E4F3B8" w14:textId="6CD1629B" w:rsidR="00467282" w:rsidRDefault="000331A6" w:rsidP="00182CC8">
      <w:pPr>
        <w:rPr>
          <w:ins w:id="0" w:author="Helene Kuhn" w:date="2017-04-14T15:38:00Z"/>
          <w:sz w:val="28"/>
        </w:rPr>
      </w:pPr>
      <w:r w:rsidRPr="00467282">
        <w:rPr>
          <w:b/>
          <w:sz w:val="28"/>
        </w:rPr>
        <w:t>Procedure</w:t>
      </w:r>
      <w:r w:rsidR="00E1262F">
        <w:rPr>
          <w:b/>
          <w:sz w:val="28"/>
        </w:rPr>
        <w:t>:</w:t>
      </w:r>
      <w:r w:rsidR="00467282" w:rsidRPr="00467282">
        <w:rPr>
          <w:sz w:val="28"/>
        </w:rPr>
        <w:t xml:space="preserve"> </w:t>
      </w:r>
    </w:p>
    <w:p w14:paraId="19225B3B" w14:textId="1E583DB0" w:rsidR="00B32330" w:rsidRPr="00F47942" w:rsidRDefault="00F47942" w:rsidP="00F47942">
      <w:pPr>
        <w:pStyle w:val="ListParagraph"/>
        <w:numPr>
          <w:ilvl w:val="0"/>
          <w:numId w:val="5"/>
        </w:numPr>
        <w:jc w:val="both"/>
        <w:rPr>
          <w:sz w:val="28"/>
        </w:rPr>
      </w:pPr>
      <w:ins w:id="1" w:author="Helene Kuhn" w:date="2017-04-14T15:40:00Z">
        <w:r>
          <w:lastRenderedPageBreak/>
          <w:t>F</w:t>
        </w:r>
      </w:ins>
      <w:ins w:id="2" w:author="Helene Kuhn" w:date="2017-04-14T15:38:00Z">
        <w:r w:rsidR="00B32330" w:rsidRPr="00B32330">
          <w:t xml:space="preserve">or safety precautions </w:t>
        </w:r>
      </w:ins>
      <w:ins w:id="3" w:author="Helene Kuhn" w:date="2017-04-14T15:39:00Z">
        <w:r w:rsidR="00B32330">
          <w:t xml:space="preserve">the </w:t>
        </w:r>
      </w:ins>
      <w:ins w:id="4" w:author="Helene Kuhn" w:date="2017-04-14T15:38:00Z">
        <w:r w:rsidR="00B32330" w:rsidRPr="00B32330">
          <w:t>Schlenk line safety should be reviewed prior to conducting the experiments</w:t>
        </w:r>
        <w:r w:rsidR="00B32330" w:rsidRPr="00F47942">
          <w:rPr>
            <w:rFonts w:ascii="Cambria" w:hAnsi="Cambria" w:cs="Times New Roman"/>
            <w:bCs/>
          </w:rPr>
          <w:t>. Glassware should be inspected for star cracks before using. Care should be taken to ensure that O</w:t>
        </w:r>
        <w:r w:rsidR="00B32330" w:rsidRPr="00F47942">
          <w:rPr>
            <w:rFonts w:ascii="Cambria" w:hAnsi="Cambria" w:cs="Times New Roman"/>
            <w:bCs/>
            <w:vertAlign w:val="subscript"/>
          </w:rPr>
          <w:t>2</w:t>
        </w:r>
        <w:r w:rsidR="00B32330" w:rsidRPr="00F47942">
          <w:rPr>
            <w:rFonts w:ascii="Cambria" w:hAnsi="Cambria" w:cs="Times New Roman"/>
            <w:bCs/>
          </w:rPr>
          <w:t xml:space="preserve"> is not condensed in the Schlenk line trap if using liquid N</w:t>
        </w:r>
        <w:r w:rsidR="00B32330" w:rsidRPr="00F47942">
          <w:rPr>
            <w:rFonts w:ascii="Cambria" w:hAnsi="Cambria" w:cs="Times New Roman"/>
            <w:bCs/>
            <w:vertAlign w:val="subscript"/>
          </w:rPr>
          <w:t>2</w:t>
        </w:r>
        <w:r w:rsidR="00B32330" w:rsidRPr="00F47942">
          <w:rPr>
            <w:rFonts w:ascii="Cambria" w:hAnsi="Cambria" w:cs="Times New Roman"/>
            <w:bCs/>
          </w:rPr>
          <w:t>. At liquid N</w:t>
        </w:r>
        <w:r w:rsidR="00B32330" w:rsidRPr="00F47942">
          <w:rPr>
            <w:rFonts w:ascii="Cambria" w:hAnsi="Cambria" w:cs="Times New Roman"/>
            <w:bCs/>
            <w:vertAlign w:val="subscript"/>
          </w:rPr>
          <w:t>2</w:t>
        </w:r>
        <w:r w:rsidR="00B32330" w:rsidRPr="00F47942">
          <w:rPr>
            <w:rFonts w:ascii="Cambria" w:hAnsi="Cambria" w:cs="Times New Roman"/>
            <w:bCs/>
          </w:rPr>
          <w:t xml:space="preserve"> temperature, O</w:t>
        </w:r>
        <w:r w:rsidR="00B32330" w:rsidRPr="00F47942">
          <w:rPr>
            <w:rFonts w:ascii="Cambria" w:hAnsi="Cambria" w:cs="Times New Roman"/>
            <w:bCs/>
            <w:vertAlign w:val="subscript"/>
          </w:rPr>
          <w:t>2</w:t>
        </w:r>
        <w:r w:rsidR="00B32330" w:rsidRPr="00F47942">
          <w:rPr>
            <w:rFonts w:ascii="Cambria" w:hAnsi="Cambria" w:cs="Times New Roman"/>
            <w:bCs/>
          </w:rPr>
          <w:t xml:space="preserve"> condenses and is explosive in the presence of organic solvents. If it is suspected that O</w:t>
        </w:r>
        <w:r w:rsidR="00B32330" w:rsidRPr="00F47942">
          <w:rPr>
            <w:rFonts w:ascii="Cambria" w:hAnsi="Cambria" w:cs="Times New Roman"/>
            <w:bCs/>
            <w:vertAlign w:val="subscript"/>
          </w:rPr>
          <w:t>2</w:t>
        </w:r>
        <w:r w:rsidR="00B32330" w:rsidRPr="00F47942">
          <w:rPr>
            <w:rFonts w:ascii="Cambria" w:hAnsi="Cambria" w:cs="Times New Roman"/>
            <w:bCs/>
          </w:rPr>
          <w:t xml:space="preserve"> has been condensed or a blue liquid is observed in the cold trap, </w:t>
        </w:r>
        <w:r w:rsidR="00B32330" w:rsidRPr="00F47942">
          <w:rPr>
            <w:rFonts w:ascii="Cambria" w:hAnsi="Cambria" w:cs="Times New Roman"/>
            <w:bCs/>
            <w:i/>
          </w:rPr>
          <w:t>leave the trap cold under dynamic vacuum</w:t>
        </w:r>
        <w:r w:rsidR="00B32330" w:rsidRPr="00F47942">
          <w:rPr>
            <w:rFonts w:ascii="Cambria" w:hAnsi="Cambria" w:cs="Times New Roman"/>
            <w:bCs/>
          </w:rPr>
          <w:t xml:space="preserve">. </w:t>
        </w:r>
        <w:r w:rsidR="00B32330" w:rsidRPr="00F47942">
          <w:rPr>
            <w:rFonts w:ascii="Cambria" w:hAnsi="Cambria" w:cs="Times New Roman"/>
            <w:bCs/>
            <w:i/>
          </w:rPr>
          <w:t xml:space="preserve">Do </w:t>
        </w:r>
        <w:r w:rsidR="00B32330" w:rsidRPr="00F47942">
          <w:rPr>
            <w:rFonts w:ascii="Cambria" w:hAnsi="Cambria" w:cs="Times New Roman"/>
            <w:b/>
            <w:bCs/>
            <w:i/>
          </w:rPr>
          <w:t>NOT</w:t>
        </w:r>
        <w:r w:rsidR="00B32330" w:rsidRPr="00F47942">
          <w:rPr>
            <w:rFonts w:ascii="Cambria" w:hAnsi="Cambria" w:cs="Times New Roman"/>
            <w:bCs/>
            <w:i/>
          </w:rPr>
          <w:t xml:space="preserve"> remove the liquid N</w:t>
        </w:r>
        <w:r w:rsidR="00B32330" w:rsidRPr="00F47942">
          <w:rPr>
            <w:rFonts w:ascii="Cambria" w:hAnsi="Cambria" w:cs="Times New Roman"/>
            <w:bCs/>
            <w:i/>
            <w:vertAlign w:val="subscript"/>
          </w:rPr>
          <w:t>2</w:t>
        </w:r>
        <w:r w:rsidR="00B32330" w:rsidRPr="00F47942">
          <w:rPr>
            <w:rFonts w:ascii="Cambria" w:hAnsi="Cambria" w:cs="Times New Roman"/>
            <w:bCs/>
            <w:i/>
          </w:rPr>
          <w:t xml:space="preserve"> trap or turn off the vacuum pump.</w:t>
        </w:r>
        <w:r w:rsidR="00B32330" w:rsidRPr="00F47942">
          <w:rPr>
            <w:rFonts w:ascii="Cambria" w:hAnsi="Cambria" w:cs="Times New Roman"/>
            <w:bCs/>
          </w:rPr>
          <w:t xml:space="preserve"> Over time the liquid O</w:t>
        </w:r>
        <w:r w:rsidR="00B32330" w:rsidRPr="00F47942">
          <w:rPr>
            <w:rFonts w:ascii="Cambria" w:hAnsi="Cambria" w:cs="Times New Roman"/>
            <w:bCs/>
            <w:vertAlign w:val="subscript"/>
          </w:rPr>
          <w:t>2</w:t>
        </w:r>
        <w:r w:rsidR="00B32330" w:rsidRPr="00F47942">
          <w:rPr>
            <w:rFonts w:ascii="Cambria" w:hAnsi="Cambria" w:cs="Times New Roman"/>
            <w:bCs/>
          </w:rPr>
          <w:t xml:space="preserve"> will evaporate into the pump—it is only safe to remove the liquid N</w:t>
        </w:r>
        <w:r w:rsidR="00B32330" w:rsidRPr="00F47942">
          <w:rPr>
            <w:rFonts w:ascii="Cambria" w:hAnsi="Cambria" w:cs="Times New Roman"/>
            <w:bCs/>
            <w:vertAlign w:val="subscript"/>
          </w:rPr>
          <w:t>2</w:t>
        </w:r>
        <w:r w:rsidR="00B32330" w:rsidRPr="00F47942">
          <w:rPr>
            <w:rFonts w:ascii="Cambria" w:hAnsi="Cambria" w:cs="Times New Roman"/>
            <w:bCs/>
          </w:rPr>
          <w:t xml:space="preserve"> trap once all of the O</w:t>
        </w:r>
        <w:r w:rsidR="00B32330" w:rsidRPr="00F47942">
          <w:rPr>
            <w:rFonts w:ascii="Cambria" w:hAnsi="Cambria" w:cs="Times New Roman"/>
            <w:bCs/>
            <w:vertAlign w:val="subscript"/>
          </w:rPr>
          <w:t>2</w:t>
        </w:r>
        <w:r w:rsidR="00B32330" w:rsidRPr="00F47942">
          <w:rPr>
            <w:rFonts w:ascii="Cambria" w:hAnsi="Cambria" w:cs="Times New Roman"/>
            <w:bCs/>
          </w:rPr>
          <w:t xml:space="preserve"> has evaporated.</w:t>
        </w:r>
      </w:ins>
    </w:p>
    <w:p w14:paraId="7DDBC8E4" w14:textId="1F8583AA" w:rsidR="00F47942" w:rsidRDefault="00F47942" w:rsidP="00F47942">
      <w:pPr>
        <w:pStyle w:val="ListParagraph"/>
        <w:ind w:left="360"/>
        <w:jc w:val="both"/>
        <w:rPr>
          <w:ins w:id="5" w:author="Helene Kuhn" w:date="2017-04-14T15:45:00Z"/>
        </w:rPr>
      </w:pPr>
      <w:ins w:id="6" w:author="Helene Kuhn" w:date="2017-04-14T15:40:00Z">
        <w:r>
          <w:t>Se</w:t>
        </w:r>
        <w:r>
          <w:t xml:space="preserve">e “Synthesis of a </w:t>
        </w:r>
        <w:proofErr w:type="gramStart"/>
        <w:r>
          <w:t>Ti(</w:t>
        </w:r>
        <w:proofErr w:type="gramEnd"/>
        <w:r>
          <w:t xml:space="preserve">III) </w:t>
        </w:r>
        <w:proofErr w:type="spellStart"/>
        <w:r>
          <w:t>Metallocene</w:t>
        </w:r>
        <w:proofErr w:type="spellEnd"/>
        <w:r>
          <w:t xml:space="preserve"> Using Schlenk line Technique” video</w:t>
        </w:r>
        <w:r w:rsidRPr="007309A5">
          <w:t>.</w:t>
        </w:r>
        <w:r>
          <w:rPr>
            <w:rStyle w:val="EndnoteReference"/>
          </w:rPr>
          <w:endnoteReference w:id="1"/>
        </w:r>
        <w:r>
          <w:t xml:space="preserve"> </w:t>
        </w:r>
      </w:ins>
    </w:p>
    <w:p w14:paraId="0301197F" w14:textId="77777777" w:rsidR="00F47942" w:rsidRDefault="00F47942" w:rsidP="00F47942">
      <w:pPr>
        <w:pStyle w:val="ListParagraph"/>
        <w:ind w:left="360"/>
        <w:jc w:val="both"/>
        <w:rPr>
          <w:ins w:id="7" w:author="Helene Kuhn" w:date="2017-04-14T15:45:00Z"/>
        </w:rPr>
      </w:pPr>
    </w:p>
    <w:p w14:paraId="65A8DF21" w14:textId="128BF3FF" w:rsidR="00F47942" w:rsidRPr="00302A76" w:rsidRDefault="00F47942" w:rsidP="00C43A3B">
      <w:pPr>
        <w:pStyle w:val="ListParagraph"/>
        <w:ind w:left="360"/>
        <w:jc w:val="both"/>
        <w:rPr>
          <w:ins w:id="8" w:author="Helene Kuhn" w:date="2017-04-14T15:45:00Z"/>
          <w:rFonts w:ascii="Cambria" w:hAnsi="Cambria" w:cs="Times New Roman"/>
          <w:lang w:val="en-GB"/>
        </w:rPr>
      </w:pPr>
      <w:ins w:id="9" w:author="Helene Kuhn" w:date="2017-04-14T15:45:00Z">
        <w:r w:rsidRPr="000F5B1A">
          <w:rPr>
            <w:rFonts w:ascii="Cambria" w:hAnsi="Cambria" w:cs="Times New Roman"/>
          </w:rPr>
          <w:t xml:space="preserve">Setup of the </w:t>
        </w:r>
        <w:r>
          <w:rPr>
            <w:rFonts w:ascii="Cambria" w:hAnsi="Cambria" w:cs="Times New Roman"/>
          </w:rPr>
          <w:t>Schlenk</w:t>
        </w:r>
        <w:r w:rsidRPr="000F5B1A">
          <w:rPr>
            <w:rFonts w:ascii="Cambria" w:hAnsi="Cambria" w:cs="Times New Roman"/>
          </w:rPr>
          <w:t xml:space="preserve"> Line</w:t>
        </w:r>
        <w:r>
          <w:rPr>
            <w:rFonts w:ascii="Cambria" w:hAnsi="Cambria" w:cs="Times New Roman"/>
          </w:rPr>
          <w:t xml:space="preserve"> for the synthesis of </w:t>
        </w:r>
        <w:proofErr w:type="gramStart"/>
        <w:r>
          <w:t>Ni(</w:t>
        </w:r>
        <w:proofErr w:type="spellStart"/>
        <w:proofErr w:type="gramEnd"/>
        <w:r>
          <w:t>dppf</w:t>
        </w:r>
        <w:proofErr w:type="spellEnd"/>
        <w:r>
          <w:t>)Cl</w:t>
        </w:r>
        <w:r w:rsidRPr="0027239B">
          <w:rPr>
            <w:vertAlign w:val="subscript"/>
          </w:rPr>
          <w:t>2</w:t>
        </w:r>
        <w:r w:rsidRPr="0027239B">
          <w:rPr>
            <w:vertAlign w:val="subscript"/>
          </w:rPr>
          <w:softHyphen/>
        </w:r>
        <w:r>
          <w:t xml:space="preserve"> </w:t>
        </w:r>
        <w:r>
          <w:t xml:space="preserve">and </w:t>
        </w:r>
        <w:proofErr w:type="spellStart"/>
        <w:r>
          <w:rPr>
            <w:rFonts w:ascii="Cambria" w:hAnsi="Cambria" w:cs="Times New Roman"/>
          </w:rPr>
          <w:t>Pd</w:t>
        </w:r>
        <w:proofErr w:type="spellEnd"/>
        <w:r>
          <w:rPr>
            <w:rFonts w:ascii="Cambria" w:hAnsi="Cambria" w:cs="Times New Roman"/>
          </w:rPr>
          <w:t>(</w:t>
        </w:r>
        <w:proofErr w:type="spellStart"/>
        <w:r>
          <w:rPr>
            <w:rFonts w:ascii="Cambria" w:hAnsi="Cambria" w:cs="Times New Roman"/>
          </w:rPr>
          <w:t>dppf</w:t>
        </w:r>
        <w:proofErr w:type="spellEnd"/>
        <w:r>
          <w:rPr>
            <w:rFonts w:ascii="Cambria" w:hAnsi="Cambria" w:cs="Times New Roman"/>
          </w:rPr>
          <w:t>)</w:t>
        </w:r>
        <w:r>
          <w:rPr>
            <w:rFonts w:ascii="Cambria" w:hAnsi="Cambria" w:cs="Times New Roman"/>
            <w:vertAlign w:val="subscript"/>
          </w:rPr>
          <w:t>2</w:t>
        </w:r>
        <w:r>
          <w:rPr>
            <w:rFonts w:ascii="Cambria" w:hAnsi="Cambria" w:cs="Times New Roman"/>
          </w:rPr>
          <w:t>Cl</w:t>
        </w:r>
        <w:r>
          <w:rPr>
            <w:rFonts w:ascii="Cambria" w:hAnsi="Cambria" w:cs="Times New Roman"/>
            <w:vertAlign w:val="subscript"/>
          </w:rPr>
          <w:t>2</w:t>
        </w:r>
        <w:r>
          <w:rPr>
            <w:rFonts w:ascii="Cambria" w:hAnsi="Cambria" w:cs="Times New Roman"/>
          </w:rPr>
          <w:t xml:space="preserve"> </w:t>
        </w:r>
        <w:r w:rsidRPr="000F5B1A">
          <w:rPr>
            <w:rFonts w:ascii="Cambria" w:hAnsi="Cambria" w:cs="Times New Roman"/>
          </w:rPr>
          <w:t>(for a more detailed procedure, please review the “</w:t>
        </w:r>
        <w:r>
          <w:rPr>
            <w:rFonts w:ascii="Cambria" w:hAnsi="Cambria" w:cs="Times New Roman"/>
          </w:rPr>
          <w:t>Schlenk</w:t>
        </w:r>
        <w:r w:rsidRPr="000F5B1A">
          <w:rPr>
            <w:rFonts w:ascii="Cambria" w:hAnsi="Cambria" w:cs="Times New Roman"/>
          </w:rPr>
          <w:t xml:space="preserve"> Lines Transfer of Solvent” video in the </w:t>
        </w:r>
        <w:r w:rsidRPr="000F5B1A">
          <w:rPr>
            <w:rFonts w:ascii="Cambria" w:hAnsi="Cambria" w:cs="Times New Roman"/>
            <w:bCs/>
            <w:i/>
          </w:rPr>
          <w:t>Essentials of Organic Chemistry</w:t>
        </w:r>
        <w:r w:rsidRPr="000F5B1A">
          <w:rPr>
            <w:rFonts w:ascii="Cambria" w:hAnsi="Cambria" w:cs="Times New Roman"/>
            <w:bCs/>
          </w:rPr>
          <w:t xml:space="preserve"> series)</w:t>
        </w:r>
        <w:r>
          <w:rPr>
            <w:rFonts w:ascii="Cambria" w:hAnsi="Cambria" w:cs="Times New Roman"/>
            <w:bCs/>
          </w:rPr>
          <w:t>.</w:t>
        </w:r>
        <w:r w:rsidRPr="000F5B1A">
          <w:rPr>
            <w:rFonts w:ascii="Cambria" w:hAnsi="Cambria" w:cs="Times New Roman"/>
            <w:bCs/>
          </w:rPr>
          <w:t xml:space="preserve"> </w:t>
        </w:r>
      </w:ins>
    </w:p>
    <w:p w14:paraId="1A84D054" w14:textId="77777777" w:rsidR="00F47942" w:rsidRPr="005F701F" w:rsidRDefault="00F47942" w:rsidP="00F47942">
      <w:pPr>
        <w:pStyle w:val="ListParagraph"/>
        <w:widowControl w:val="0"/>
        <w:numPr>
          <w:ilvl w:val="1"/>
          <w:numId w:val="5"/>
        </w:numPr>
        <w:autoSpaceDE w:val="0"/>
        <w:autoSpaceDN w:val="0"/>
        <w:adjustRightInd w:val="0"/>
        <w:spacing w:after="0"/>
        <w:jc w:val="both"/>
        <w:rPr>
          <w:ins w:id="10" w:author="Helene Kuhn" w:date="2017-04-14T15:45:00Z"/>
          <w:rFonts w:ascii="Cambria" w:hAnsi="Cambria" w:cs="Times New Roman"/>
          <w:lang w:val="en-GB"/>
        </w:rPr>
      </w:pPr>
      <w:ins w:id="11" w:author="Helene Kuhn" w:date="2017-04-14T15:45:00Z">
        <w:r>
          <w:rPr>
            <w:rFonts w:ascii="Cambria" w:hAnsi="Cambria" w:cs="Times New Roman"/>
          </w:rPr>
          <w:t>Close the pressure release valve.</w:t>
        </w:r>
      </w:ins>
    </w:p>
    <w:p w14:paraId="7438EA19" w14:textId="77777777" w:rsidR="00F47942" w:rsidRPr="005F701F" w:rsidRDefault="00F47942" w:rsidP="00F47942">
      <w:pPr>
        <w:pStyle w:val="ListParagraph"/>
        <w:widowControl w:val="0"/>
        <w:autoSpaceDE w:val="0"/>
        <w:autoSpaceDN w:val="0"/>
        <w:adjustRightInd w:val="0"/>
        <w:spacing w:after="0"/>
        <w:ind w:left="1440"/>
        <w:jc w:val="both"/>
        <w:rPr>
          <w:ins w:id="12" w:author="Helene Kuhn" w:date="2017-04-14T15:45:00Z"/>
          <w:rFonts w:ascii="Cambria" w:hAnsi="Cambria" w:cs="Times New Roman"/>
          <w:lang w:val="en-GB"/>
        </w:rPr>
      </w:pPr>
    </w:p>
    <w:p w14:paraId="4679BB24" w14:textId="77777777" w:rsidR="00F47942" w:rsidRPr="005F701F" w:rsidRDefault="00F47942" w:rsidP="00F47942">
      <w:pPr>
        <w:pStyle w:val="ListParagraph"/>
        <w:widowControl w:val="0"/>
        <w:numPr>
          <w:ilvl w:val="1"/>
          <w:numId w:val="5"/>
        </w:numPr>
        <w:autoSpaceDE w:val="0"/>
        <w:autoSpaceDN w:val="0"/>
        <w:adjustRightInd w:val="0"/>
        <w:spacing w:after="0"/>
        <w:jc w:val="both"/>
        <w:rPr>
          <w:ins w:id="13" w:author="Helene Kuhn" w:date="2017-04-14T15:45:00Z"/>
          <w:rFonts w:ascii="Cambria" w:hAnsi="Cambria" w:cs="Times New Roman"/>
          <w:lang w:val="en-GB"/>
        </w:rPr>
      </w:pPr>
      <w:ins w:id="14" w:author="Helene Kuhn" w:date="2017-04-14T15:45:00Z">
        <w:r>
          <w:rPr>
            <w:rFonts w:ascii="Cambria" w:hAnsi="Cambria" w:cs="Times New Roman"/>
          </w:rPr>
          <w:t>Turn on the N</w:t>
        </w:r>
        <w:r>
          <w:rPr>
            <w:rFonts w:ascii="Cambria" w:hAnsi="Cambria" w:cs="Times New Roman"/>
            <w:vertAlign w:val="subscript"/>
          </w:rPr>
          <w:t>2</w:t>
        </w:r>
        <w:r>
          <w:rPr>
            <w:rFonts w:ascii="Cambria" w:hAnsi="Cambria" w:cs="Times New Roman"/>
          </w:rPr>
          <w:t xml:space="preserve"> gas and the vacuum pump.</w:t>
        </w:r>
      </w:ins>
    </w:p>
    <w:p w14:paraId="470D29DF" w14:textId="77777777" w:rsidR="00F47942" w:rsidRPr="00012112" w:rsidRDefault="00F47942" w:rsidP="00F47942">
      <w:pPr>
        <w:widowControl w:val="0"/>
        <w:autoSpaceDE w:val="0"/>
        <w:autoSpaceDN w:val="0"/>
        <w:adjustRightInd w:val="0"/>
        <w:spacing w:after="0"/>
        <w:jc w:val="both"/>
        <w:rPr>
          <w:ins w:id="15" w:author="Helene Kuhn" w:date="2017-04-14T15:45:00Z"/>
          <w:rFonts w:ascii="Cambria" w:hAnsi="Cambria" w:cs="Times New Roman"/>
          <w:lang w:val="en-GB"/>
        </w:rPr>
      </w:pPr>
    </w:p>
    <w:p w14:paraId="5F0C2906" w14:textId="77777777" w:rsidR="00F47942" w:rsidRPr="0000731A" w:rsidRDefault="00F47942" w:rsidP="00F47942">
      <w:pPr>
        <w:pStyle w:val="ListParagraph"/>
        <w:widowControl w:val="0"/>
        <w:numPr>
          <w:ilvl w:val="1"/>
          <w:numId w:val="5"/>
        </w:numPr>
        <w:autoSpaceDE w:val="0"/>
        <w:autoSpaceDN w:val="0"/>
        <w:adjustRightInd w:val="0"/>
        <w:spacing w:after="0"/>
        <w:jc w:val="both"/>
        <w:rPr>
          <w:ins w:id="16" w:author="Helene Kuhn" w:date="2017-04-14T15:45:00Z"/>
          <w:rFonts w:ascii="Cambria" w:hAnsi="Cambria" w:cs="Times New Roman"/>
          <w:lang w:val="en-GB"/>
        </w:rPr>
      </w:pPr>
      <w:ins w:id="17" w:author="Helene Kuhn" w:date="2017-04-14T15:45:00Z">
        <w:r>
          <w:rPr>
            <w:rFonts w:ascii="Cambria" w:hAnsi="Cambria" w:cs="Times New Roman"/>
          </w:rPr>
          <w:t>As the Schlenk line vacuum reaches its minimum pressure, prepare the cold trap with either liquid N</w:t>
        </w:r>
        <w:r>
          <w:rPr>
            <w:rFonts w:ascii="Cambria" w:hAnsi="Cambria" w:cs="Times New Roman"/>
            <w:vertAlign w:val="subscript"/>
          </w:rPr>
          <w:t>2</w:t>
        </w:r>
        <w:r>
          <w:rPr>
            <w:rFonts w:ascii="Cambria" w:hAnsi="Cambria" w:cs="Times New Roman"/>
          </w:rPr>
          <w:t xml:space="preserve"> or dry ice/acetone.</w:t>
        </w:r>
      </w:ins>
    </w:p>
    <w:p w14:paraId="708EC349" w14:textId="77777777" w:rsidR="00F47942" w:rsidRPr="0000731A" w:rsidRDefault="00F47942" w:rsidP="00F47942">
      <w:pPr>
        <w:widowControl w:val="0"/>
        <w:autoSpaceDE w:val="0"/>
        <w:autoSpaceDN w:val="0"/>
        <w:adjustRightInd w:val="0"/>
        <w:spacing w:after="0"/>
        <w:jc w:val="both"/>
        <w:rPr>
          <w:ins w:id="18" w:author="Helene Kuhn" w:date="2017-04-14T15:45:00Z"/>
          <w:rFonts w:ascii="Cambria" w:hAnsi="Cambria" w:cs="Times New Roman"/>
        </w:rPr>
      </w:pPr>
    </w:p>
    <w:p w14:paraId="2FE6CE3E" w14:textId="77777777" w:rsidR="00F47942" w:rsidRPr="0000731A" w:rsidRDefault="00F47942" w:rsidP="00F47942">
      <w:pPr>
        <w:pStyle w:val="ListParagraph"/>
        <w:widowControl w:val="0"/>
        <w:numPr>
          <w:ilvl w:val="1"/>
          <w:numId w:val="5"/>
        </w:numPr>
        <w:autoSpaceDE w:val="0"/>
        <w:autoSpaceDN w:val="0"/>
        <w:adjustRightInd w:val="0"/>
        <w:spacing w:after="0"/>
        <w:jc w:val="both"/>
        <w:rPr>
          <w:ins w:id="19" w:author="Helene Kuhn" w:date="2017-04-14T15:45:00Z"/>
          <w:rFonts w:ascii="Cambria" w:hAnsi="Cambria" w:cs="Times New Roman"/>
          <w:lang w:val="en-GB"/>
        </w:rPr>
      </w:pPr>
      <w:ins w:id="20" w:author="Helene Kuhn" w:date="2017-04-14T15:45:00Z">
        <w:r w:rsidRPr="0000731A">
          <w:rPr>
            <w:rFonts w:ascii="Cambria" w:hAnsi="Cambria" w:cs="Times New Roman"/>
          </w:rPr>
          <w:t>Assemble the cold trap.</w:t>
        </w:r>
      </w:ins>
    </w:p>
    <w:p w14:paraId="740E5A3E" w14:textId="77777777" w:rsidR="00F47942" w:rsidRPr="009C38A6" w:rsidRDefault="00F47942" w:rsidP="00F47942">
      <w:pPr>
        <w:pStyle w:val="ListParagraph"/>
        <w:ind w:left="360"/>
        <w:jc w:val="both"/>
        <w:rPr>
          <w:ins w:id="21" w:author="Helene Kuhn" w:date="2017-04-14T15:40:00Z"/>
        </w:rPr>
      </w:pPr>
    </w:p>
    <w:p w14:paraId="54DF0092" w14:textId="619F5C90" w:rsidR="00816ED1" w:rsidRDefault="00816ED1" w:rsidP="00366919">
      <w:pPr>
        <w:pStyle w:val="ListParagraph"/>
        <w:ind w:left="360"/>
        <w:jc w:val="both"/>
      </w:pPr>
    </w:p>
    <w:p w14:paraId="5839B33A" w14:textId="56AD3942" w:rsidR="00B32330" w:rsidRPr="000F5B1A" w:rsidRDefault="00161282" w:rsidP="00B32330">
      <w:pPr>
        <w:pStyle w:val="ListParagraph"/>
        <w:numPr>
          <w:ilvl w:val="0"/>
          <w:numId w:val="5"/>
        </w:numPr>
        <w:jc w:val="both"/>
        <w:rPr>
          <w:ins w:id="22" w:author="Helene Kuhn" w:date="2017-04-14T15:35:00Z"/>
          <w:rFonts w:ascii="Cambria" w:hAnsi="Cambria" w:cs="Times New Roman"/>
          <w:bCs/>
        </w:rPr>
      </w:pPr>
      <w:r>
        <w:t xml:space="preserve">Synthesis of </w:t>
      </w:r>
      <w:proofErr w:type="gramStart"/>
      <w:r>
        <w:t>Ni</w:t>
      </w:r>
      <w:r w:rsidR="00F31E9B">
        <w:t>(</w:t>
      </w:r>
      <w:proofErr w:type="spellStart"/>
      <w:proofErr w:type="gramEnd"/>
      <w:r w:rsidR="00F31E9B">
        <w:t>dppf</w:t>
      </w:r>
      <w:proofErr w:type="spellEnd"/>
      <w:r w:rsidR="00F31E9B">
        <w:t>)</w:t>
      </w:r>
      <w:r>
        <w:t>Cl</w:t>
      </w:r>
      <w:r w:rsidRPr="0027239B">
        <w:rPr>
          <w:vertAlign w:val="subscript"/>
        </w:rPr>
        <w:t>2</w:t>
      </w:r>
      <w:r w:rsidRPr="0027239B">
        <w:rPr>
          <w:vertAlign w:val="subscript"/>
        </w:rPr>
        <w:softHyphen/>
      </w:r>
      <w:r>
        <w:t xml:space="preserve"> (</w:t>
      </w:r>
      <w:r w:rsidRPr="0027239B">
        <w:rPr>
          <w:b/>
        </w:rPr>
        <w:t xml:space="preserve">Figure </w:t>
      </w:r>
      <w:r w:rsidR="005570BC" w:rsidRPr="0027239B">
        <w:rPr>
          <w:b/>
        </w:rPr>
        <w:t>5</w:t>
      </w:r>
      <w:r>
        <w:t>)</w:t>
      </w:r>
      <w:r w:rsidR="009C38A6">
        <w:t xml:space="preserve"> under anaerobic</w:t>
      </w:r>
      <w:ins w:id="23" w:author="Helene Kuhn" w:date="2017-04-14T15:27:00Z">
        <w:r w:rsidR="00AC3580">
          <w:t>/inert</w:t>
        </w:r>
      </w:ins>
      <w:r w:rsidR="009C38A6">
        <w:t xml:space="preserve"> conditions</w:t>
      </w:r>
      <w:ins w:id="24" w:author="Helene Kuhn" w:date="2017-04-14T15:27:00Z">
        <w:r w:rsidR="00AC3580">
          <w:t xml:space="preserve">. </w:t>
        </w:r>
      </w:ins>
    </w:p>
    <w:p w14:paraId="32BEC349" w14:textId="6E5EDA82" w:rsidR="004E4621" w:rsidRPr="009C38A6" w:rsidRDefault="000169C3" w:rsidP="00B32330">
      <w:pPr>
        <w:pStyle w:val="ListParagraph"/>
        <w:ind w:left="360"/>
        <w:jc w:val="both"/>
      </w:pPr>
      <w:del w:id="25" w:author="Helene Kuhn" w:date="2017-04-14T15:41:00Z">
        <w:r w:rsidDel="00F47942">
          <w:delText xml:space="preserve"> “Synthesis of a Ti(III) Metallocene Using Schlenk line Technique” video</w:delText>
        </w:r>
        <w:r w:rsidR="00161282" w:rsidRPr="007309A5" w:rsidDel="00F47942">
          <w:delText>.</w:delText>
        </w:r>
        <w:r w:rsidR="00161282" w:rsidDel="00F47942">
          <w:rPr>
            <w:rStyle w:val="EndnoteReference"/>
          </w:rPr>
          <w:endnoteReference w:id="2"/>
        </w:r>
        <w:r w:rsidR="00161282" w:rsidDel="00F47942">
          <w:delText xml:space="preserve"> </w:delText>
        </w:r>
      </w:del>
      <w:r w:rsidR="00C14695" w:rsidRPr="00C14695">
        <w:rPr>
          <w:i/>
        </w:rPr>
        <w:t>NOTE:</w:t>
      </w:r>
      <w:r w:rsidR="00C14695">
        <w:t xml:space="preserve"> While the synthesis of </w:t>
      </w:r>
      <w:proofErr w:type="gramStart"/>
      <w:r w:rsidR="00C14695">
        <w:t>Ni(</w:t>
      </w:r>
      <w:proofErr w:type="spellStart"/>
      <w:proofErr w:type="gramEnd"/>
      <w:r w:rsidR="00C14695">
        <w:t>dppf</w:t>
      </w:r>
      <w:proofErr w:type="spellEnd"/>
      <w:r w:rsidR="00C14695">
        <w:t>)Cl</w:t>
      </w:r>
      <w:r w:rsidR="00C14695" w:rsidRPr="0027239B">
        <w:rPr>
          <w:vertAlign w:val="subscript"/>
        </w:rPr>
        <w:t>2</w:t>
      </w:r>
      <w:r w:rsidR="00C14695" w:rsidRPr="0027239B">
        <w:rPr>
          <w:vertAlign w:val="subscript"/>
        </w:rPr>
        <w:softHyphen/>
      </w:r>
      <w:r w:rsidR="00C14695">
        <w:t xml:space="preserve"> can be conducted in aerobic conditions, higher yields are obtained when conducted in anaerobic conditions.</w:t>
      </w:r>
    </w:p>
    <w:p w14:paraId="7A9E72F4" w14:textId="77777777" w:rsidR="005E51B3" w:rsidRPr="005E51B3" w:rsidRDefault="005E51B3" w:rsidP="00366919">
      <w:pPr>
        <w:pStyle w:val="ListParagraph"/>
        <w:ind w:left="792"/>
        <w:jc w:val="both"/>
        <w:rPr>
          <w:rFonts w:cs="Times New Roman"/>
        </w:rPr>
      </w:pPr>
    </w:p>
    <w:p w14:paraId="6534AA7B" w14:textId="513117E1" w:rsidR="000169C3" w:rsidRPr="000169C3" w:rsidRDefault="000169C3" w:rsidP="00366919">
      <w:pPr>
        <w:pStyle w:val="ListParagraph"/>
        <w:numPr>
          <w:ilvl w:val="1"/>
          <w:numId w:val="5"/>
        </w:numPr>
        <w:jc w:val="both"/>
        <w:rPr>
          <w:rFonts w:cs="Times New Roman"/>
        </w:rPr>
      </w:pPr>
      <w:r w:rsidRPr="005E51B3">
        <w:rPr>
          <w:rFonts w:eastAsia="Times New Roman" w:cs="Times New Roman"/>
          <w:color w:val="212121"/>
        </w:rPr>
        <w:t>Add</w:t>
      </w:r>
      <w:r>
        <w:rPr>
          <w:rFonts w:eastAsia="Times New Roman" w:cs="Times New Roman"/>
          <w:color w:val="212121"/>
        </w:rPr>
        <w:t xml:space="preserve"> 550</w:t>
      </w:r>
      <w:r w:rsidRPr="005E51B3">
        <w:rPr>
          <w:rFonts w:eastAsia="Times New Roman" w:cs="Times New Roman"/>
          <w:color w:val="212121"/>
        </w:rPr>
        <w:t xml:space="preserve"> mg </w:t>
      </w:r>
      <w:proofErr w:type="spellStart"/>
      <w:r w:rsidRPr="005E51B3">
        <w:rPr>
          <w:rFonts w:eastAsia="Times New Roman" w:cs="Times New Roman"/>
          <w:color w:val="212121"/>
        </w:rPr>
        <w:t>dppf</w:t>
      </w:r>
      <w:proofErr w:type="spellEnd"/>
      <w:r w:rsidRPr="005E51B3">
        <w:rPr>
          <w:rFonts w:eastAsia="Times New Roman" w:cs="Times New Roman"/>
          <w:color w:val="212121"/>
        </w:rPr>
        <w:t xml:space="preserve"> (1 </w:t>
      </w:r>
      <w:proofErr w:type="spellStart"/>
      <w:r w:rsidRPr="005E51B3">
        <w:rPr>
          <w:rFonts w:eastAsia="Times New Roman" w:cs="Times New Roman"/>
          <w:color w:val="212121"/>
        </w:rPr>
        <w:t>mmol</w:t>
      </w:r>
      <w:proofErr w:type="spellEnd"/>
      <w:r w:rsidRPr="005E51B3">
        <w:rPr>
          <w:rFonts w:eastAsia="Times New Roman" w:cs="Times New Roman"/>
          <w:color w:val="212121"/>
        </w:rPr>
        <w:t>)</w:t>
      </w:r>
      <w:r>
        <w:rPr>
          <w:rFonts w:eastAsia="Times New Roman" w:cs="Times New Roman"/>
          <w:color w:val="212121"/>
        </w:rPr>
        <w:t xml:space="preserve"> and 40 mL of isopropanol</w:t>
      </w:r>
      <w:r w:rsidRPr="005E51B3">
        <w:rPr>
          <w:rFonts w:eastAsia="Times New Roman" w:cs="Times New Roman"/>
          <w:color w:val="212121"/>
        </w:rPr>
        <w:t xml:space="preserve"> to a </w:t>
      </w:r>
      <w:r>
        <w:rPr>
          <w:rFonts w:eastAsia="Times New Roman" w:cs="Times New Roman"/>
          <w:color w:val="212121"/>
        </w:rPr>
        <w:t>three-neck</w:t>
      </w:r>
      <w:r w:rsidRPr="005E51B3">
        <w:rPr>
          <w:rFonts w:eastAsia="Times New Roman" w:cs="Times New Roman"/>
          <w:color w:val="212121"/>
        </w:rPr>
        <w:t xml:space="preserve"> flask</w:t>
      </w:r>
      <w:r>
        <w:rPr>
          <w:rFonts w:eastAsia="Times New Roman" w:cs="Times New Roman"/>
          <w:color w:val="212121"/>
        </w:rPr>
        <w:t>.</w:t>
      </w:r>
      <w:r w:rsidRPr="005E51B3">
        <w:rPr>
          <w:rFonts w:cs="Times New Roman"/>
          <w:bCs/>
        </w:rPr>
        <w:t xml:space="preserve"> </w:t>
      </w:r>
      <w:r w:rsidRPr="005E51B3">
        <w:rPr>
          <w:rFonts w:eastAsia="Times New Roman" w:cs="Times New Roman"/>
          <w:i/>
          <w:color w:val="212121"/>
        </w:rPr>
        <w:t>NOTE:</w:t>
      </w:r>
      <w:r w:rsidRPr="005E51B3">
        <w:rPr>
          <w:rFonts w:eastAsia="Times New Roman" w:cs="Times New Roman"/>
          <w:color w:val="212121"/>
        </w:rPr>
        <w:t xml:space="preserve"> </w:t>
      </w:r>
      <w:proofErr w:type="spellStart"/>
      <w:r w:rsidRPr="005E51B3">
        <w:rPr>
          <w:rFonts w:eastAsia="Times New Roman" w:cs="Times New Roman"/>
          <w:color w:val="212121"/>
        </w:rPr>
        <w:t>dppf</w:t>
      </w:r>
      <w:proofErr w:type="spellEnd"/>
      <w:r w:rsidRPr="005E51B3">
        <w:rPr>
          <w:rFonts w:eastAsia="Times New Roman" w:cs="Times New Roman"/>
          <w:color w:val="212121"/>
        </w:rPr>
        <w:t xml:space="preserve"> </w:t>
      </w:r>
      <w:r w:rsidRPr="005E51B3">
        <w:rPr>
          <w:rFonts w:cs="Times New Roman"/>
          <w:bCs/>
        </w:rPr>
        <w:t>can be purchased from Sigma Aldrich or synthesized using literature methods.</w:t>
      </w:r>
      <w:r w:rsidRPr="005E51B3">
        <w:rPr>
          <w:rStyle w:val="EndnoteReference"/>
          <w:rFonts w:cs="Times New Roman"/>
          <w:bCs/>
        </w:rPr>
        <w:endnoteReference w:id="3"/>
      </w:r>
    </w:p>
    <w:p w14:paraId="636E01DB" w14:textId="11F74EC2" w:rsidR="000169C3" w:rsidRPr="00AC3580" w:rsidRDefault="000169C3" w:rsidP="00366919">
      <w:pPr>
        <w:pStyle w:val="ListParagraph"/>
        <w:numPr>
          <w:ilvl w:val="1"/>
          <w:numId w:val="5"/>
        </w:numPr>
        <w:jc w:val="both"/>
        <w:rPr>
          <w:rFonts w:cs="Times New Roman"/>
        </w:rPr>
      </w:pPr>
      <w:r>
        <w:rPr>
          <w:rFonts w:eastAsia="Times New Roman" w:cs="Times New Roman"/>
          <w:color w:val="212121"/>
        </w:rPr>
        <w:t>Fit the center neck of the three-neck flask with a condenser and a vacuum adapter. Fit the two remaining necks with 1 glass stopper and 1 rubber septum.</w:t>
      </w:r>
    </w:p>
    <w:p w14:paraId="54758FF5" w14:textId="19B787BE" w:rsidR="000169C3" w:rsidRPr="00AC3580" w:rsidRDefault="000169C3" w:rsidP="00366919">
      <w:pPr>
        <w:pStyle w:val="ListParagraph"/>
        <w:numPr>
          <w:ilvl w:val="1"/>
          <w:numId w:val="5"/>
        </w:numPr>
        <w:jc w:val="both"/>
        <w:rPr>
          <w:rFonts w:cs="Times New Roman"/>
        </w:rPr>
      </w:pPr>
      <w:r>
        <w:rPr>
          <w:rFonts w:eastAsia="Times New Roman" w:cs="Times New Roman"/>
          <w:color w:val="212121"/>
        </w:rPr>
        <w:t>Degas the solution by bubbling N</w:t>
      </w:r>
      <w:r>
        <w:rPr>
          <w:rFonts w:eastAsia="Times New Roman" w:cs="Times New Roman"/>
          <w:color w:val="212121"/>
          <w:vertAlign w:val="subscript"/>
        </w:rPr>
        <w:t xml:space="preserve">2 </w:t>
      </w:r>
      <w:r>
        <w:rPr>
          <w:rFonts w:eastAsia="Times New Roman" w:cs="Times New Roman"/>
          <w:color w:val="212121"/>
        </w:rPr>
        <w:t>gas through the solvent for 15 minutes. Use the vacuum adapter at the top of the condenser as the “vent.”</w:t>
      </w:r>
    </w:p>
    <w:p w14:paraId="7BCFF383" w14:textId="20B29FF6" w:rsidR="000169C3" w:rsidRPr="005E51B3" w:rsidRDefault="000169C3" w:rsidP="000169C3">
      <w:pPr>
        <w:pStyle w:val="ListParagraph"/>
        <w:numPr>
          <w:ilvl w:val="1"/>
          <w:numId w:val="5"/>
        </w:numPr>
        <w:jc w:val="both"/>
        <w:rPr>
          <w:rFonts w:cs="Times New Roman"/>
        </w:rPr>
      </w:pPr>
      <w:r>
        <w:rPr>
          <w:rFonts w:eastAsia="Times New Roman" w:cs="Times New Roman"/>
          <w:color w:val="212121"/>
        </w:rPr>
        <w:t>Connect the vacuum adapter at the top of the condenser</w:t>
      </w:r>
      <w:r w:rsidR="0071042F">
        <w:rPr>
          <w:rFonts w:eastAsia="Times New Roman" w:cs="Times New Roman"/>
          <w:color w:val="212121"/>
        </w:rPr>
        <w:t xml:space="preserve"> to N</w:t>
      </w:r>
      <w:r w:rsidR="0071042F">
        <w:rPr>
          <w:rFonts w:eastAsia="Times New Roman" w:cs="Times New Roman"/>
          <w:color w:val="212121"/>
          <w:vertAlign w:val="subscript"/>
        </w:rPr>
        <w:t>2</w:t>
      </w:r>
      <w:r w:rsidR="0071042F">
        <w:rPr>
          <w:rFonts w:eastAsia="Times New Roman" w:cs="Times New Roman"/>
          <w:color w:val="212121"/>
        </w:rPr>
        <w:t xml:space="preserve"> using the Schlenk line.</w:t>
      </w:r>
      <w:r>
        <w:rPr>
          <w:rFonts w:eastAsia="Times New Roman" w:cs="Times New Roman"/>
          <w:color w:val="212121"/>
        </w:rPr>
        <w:t xml:space="preserve"> </w:t>
      </w:r>
    </w:p>
    <w:p w14:paraId="0301EC39" w14:textId="7FAF6466" w:rsidR="000169C3" w:rsidRPr="00AC3580" w:rsidRDefault="0071042F" w:rsidP="00366919">
      <w:pPr>
        <w:pStyle w:val="ListParagraph"/>
        <w:numPr>
          <w:ilvl w:val="1"/>
          <w:numId w:val="5"/>
        </w:numPr>
        <w:jc w:val="both"/>
        <w:rPr>
          <w:rFonts w:cs="Times New Roman"/>
        </w:rPr>
      </w:pPr>
      <w:r>
        <w:rPr>
          <w:rFonts w:eastAsia="Times New Roman" w:cs="Times New Roman"/>
          <w:color w:val="212121"/>
        </w:rPr>
        <w:t xml:space="preserve">Begin heating the three-neck flask in a water bath set to 90 </w:t>
      </w:r>
      <w:r w:rsidRPr="005E51B3">
        <w:rPr>
          <w:rFonts w:eastAsia="Times New Roman" w:cs="Times New Roman"/>
          <w:color w:val="212121"/>
        </w:rPr>
        <w:sym w:font="Symbol" w:char="F0B0"/>
      </w:r>
      <w:commentRangeStart w:id="27"/>
      <w:r w:rsidRPr="005E51B3">
        <w:rPr>
          <w:rFonts w:eastAsia="Times New Roman" w:cs="Times New Roman"/>
          <w:color w:val="212121"/>
        </w:rPr>
        <w:t>C</w:t>
      </w:r>
      <w:commentRangeEnd w:id="27"/>
      <w:r w:rsidR="00B32330">
        <w:rPr>
          <w:rStyle w:val="CommentReference"/>
        </w:rPr>
        <w:commentReference w:id="27"/>
      </w:r>
      <w:r w:rsidRPr="005E51B3">
        <w:rPr>
          <w:rFonts w:eastAsia="Times New Roman" w:cs="Times New Roman"/>
          <w:color w:val="212121"/>
        </w:rPr>
        <w:t>.</w:t>
      </w:r>
    </w:p>
    <w:p w14:paraId="07EB0B5B" w14:textId="00A9BAE4" w:rsidR="007304B2" w:rsidRPr="00AC3580" w:rsidRDefault="007304B2" w:rsidP="00366919">
      <w:pPr>
        <w:pStyle w:val="ListParagraph"/>
        <w:numPr>
          <w:ilvl w:val="1"/>
          <w:numId w:val="5"/>
        </w:numPr>
        <w:jc w:val="both"/>
        <w:rPr>
          <w:rFonts w:cs="Times New Roman"/>
        </w:rPr>
      </w:pPr>
      <w:r w:rsidRPr="005E51B3">
        <w:rPr>
          <w:rFonts w:eastAsia="Times New Roman" w:cs="Times New Roman"/>
          <w:color w:val="212121"/>
        </w:rPr>
        <w:t xml:space="preserve">In a </w:t>
      </w:r>
      <w:r w:rsidR="009C38A6">
        <w:rPr>
          <w:rFonts w:eastAsia="Times New Roman" w:cs="Times New Roman"/>
          <w:color w:val="212121"/>
        </w:rPr>
        <w:t xml:space="preserve">single neck </w:t>
      </w:r>
      <w:r w:rsidRPr="005E51B3">
        <w:rPr>
          <w:rFonts w:eastAsia="Times New Roman" w:cs="Times New Roman"/>
          <w:color w:val="212121"/>
        </w:rPr>
        <w:t xml:space="preserve">round bottom flask, </w:t>
      </w:r>
      <w:r w:rsidR="009E4AD2">
        <w:rPr>
          <w:rFonts w:eastAsia="Times New Roman" w:cs="Times New Roman"/>
          <w:color w:val="212121"/>
        </w:rPr>
        <w:t>add</w:t>
      </w:r>
      <w:r w:rsidR="009E4AD2" w:rsidRPr="005E51B3">
        <w:rPr>
          <w:rFonts w:eastAsia="Times New Roman" w:cs="Times New Roman"/>
          <w:color w:val="212121"/>
        </w:rPr>
        <w:t xml:space="preserve"> </w:t>
      </w:r>
      <w:r w:rsidR="004E4621" w:rsidRPr="005E51B3">
        <w:rPr>
          <w:rFonts w:eastAsia="Times New Roman" w:cs="Times New Roman"/>
          <w:color w:val="212121"/>
        </w:rPr>
        <w:t>237 mg NiCl</w:t>
      </w:r>
      <w:r w:rsidR="004E4621" w:rsidRPr="005E51B3">
        <w:rPr>
          <w:rFonts w:eastAsia="Times New Roman" w:cs="Times New Roman"/>
          <w:color w:val="212121"/>
          <w:vertAlign w:val="subscript"/>
        </w:rPr>
        <w:t>2</w:t>
      </w:r>
      <w:r w:rsidRPr="005E51B3">
        <w:rPr>
          <w:rFonts w:ascii="Times New Roman" w:hAnsi="Times New Roman" w:cs="Times New Roman"/>
        </w:rPr>
        <w:t>▪</w:t>
      </w:r>
      <w:r w:rsidRPr="005E51B3">
        <w:rPr>
          <w:rFonts w:cs="Times New Roman"/>
        </w:rPr>
        <w:t>6H</w:t>
      </w:r>
      <w:r w:rsidRPr="005E51B3">
        <w:rPr>
          <w:rFonts w:cs="Times New Roman"/>
          <w:vertAlign w:val="subscript"/>
        </w:rPr>
        <w:t>2</w:t>
      </w:r>
      <w:r w:rsidRPr="005E51B3">
        <w:rPr>
          <w:rFonts w:cs="Times New Roman"/>
        </w:rPr>
        <w:t>O</w:t>
      </w:r>
      <w:r w:rsidR="004E4621" w:rsidRPr="005E51B3">
        <w:rPr>
          <w:rFonts w:eastAsia="Times New Roman" w:cs="Times New Roman"/>
          <w:color w:val="212121"/>
          <w:vertAlign w:val="subscript"/>
        </w:rPr>
        <w:t xml:space="preserve"> </w:t>
      </w:r>
      <w:r w:rsidR="004E4621" w:rsidRPr="005E51B3">
        <w:rPr>
          <w:rFonts w:eastAsia="Times New Roman" w:cs="Times New Roman"/>
          <w:color w:val="212121"/>
        </w:rPr>
        <w:t xml:space="preserve">(1 </w:t>
      </w:r>
      <w:proofErr w:type="spellStart"/>
      <w:r w:rsidR="004E4621" w:rsidRPr="005E51B3">
        <w:rPr>
          <w:rFonts w:eastAsia="Times New Roman" w:cs="Times New Roman"/>
          <w:color w:val="212121"/>
        </w:rPr>
        <w:t>mmol</w:t>
      </w:r>
      <w:proofErr w:type="spellEnd"/>
      <w:r w:rsidR="004E4621" w:rsidRPr="005E51B3">
        <w:rPr>
          <w:rFonts w:eastAsia="Times New Roman" w:cs="Times New Roman"/>
          <w:color w:val="212121"/>
        </w:rPr>
        <w:t xml:space="preserve">) </w:t>
      </w:r>
      <w:r w:rsidR="009E4AD2">
        <w:rPr>
          <w:rFonts w:eastAsia="Times New Roman" w:cs="Times New Roman"/>
          <w:color w:val="212121"/>
        </w:rPr>
        <w:t>to</w:t>
      </w:r>
      <w:r w:rsidR="009E4AD2" w:rsidRPr="005E51B3">
        <w:rPr>
          <w:rFonts w:eastAsia="Times New Roman" w:cs="Times New Roman"/>
          <w:color w:val="212121"/>
        </w:rPr>
        <w:t xml:space="preserve"> </w:t>
      </w:r>
      <w:r w:rsidRPr="005E51B3">
        <w:rPr>
          <w:rFonts w:eastAsia="Times New Roman" w:cs="Times New Roman"/>
          <w:color w:val="212121"/>
        </w:rPr>
        <w:t xml:space="preserve">4 mL of a </w:t>
      </w:r>
      <w:r w:rsidR="004E4621" w:rsidRPr="005E51B3">
        <w:rPr>
          <w:rFonts w:eastAsia="Times New Roman" w:cs="Times New Roman"/>
          <w:color w:val="212121"/>
        </w:rPr>
        <w:t>2:1 mixture of isopropanol</w:t>
      </w:r>
      <w:r w:rsidR="009E4AD2">
        <w:rPr>
          <w:rFonts w:eastAsia="Times New Roman" w:cs="Times New Roman"/>
          <w:color w:val="212121"/>
        </w:rPr>
        <w:t xml:space="preserve"> (reagent grade)</w:t>
      </w:r>
      <w:r w:rsidR="004E4621" w:rsidRPr="005E51B3">
        <w:rPr>
          <w:rFonts w:eastAsia="Times New Roman" w:cs="Times New Roman"/>
          <w:color w:val="212121"/>
        </w:rPr>
        <w:t xml:space="preserve"> and methanol</w:t>
      </w:r>
      <w:r w:rsidR="009E4AD2">
        <w:rPr>
          <w:rFonts w:eastAsia="Times New Roman" w:cs="Times New Roman"/>
          <w:color w:val="212121"/>
        </w:rPr>
        <w:t xml:space="preserve"> (reagent grade)</w:t>
      </w:r>
      <w:r w:rsidR="004E4621" w:rsidRPr="005E51B3">
        <w:rPr>
          <w:rFonts w:eastAsia="Times New Roman" w:cs="Times New Roman"/>
          <w:color w:val="212121"/>
        </w:rPr>
        <w:t xml:space="preserve">. </w:t>
      </w:r>
      <w:proofErr w:type="spellStart"/>
      <w:r w:rsidR="009E4AD2">
        <w:rPr>
          <w:rFonts w:eastAsia="Times New Roman" w:cs="Times New Roman"/>
          <w:color w:val="212121"/>
        </w:rPr>
        <w:t>Sonicate</w:t>
      </w:r>
      <w:proofErr w:type="spellEnd"/>
      <w:r w:rsidR="009E4AD2">
        <w:rPr>
          <w:rFonts w:eastAsia="Times New Roman" w:cs="Times New Roman"/>
          <w:color w:val="212121"/>
        </w:rPr>
        <w:t xml:space="preserve"> the resulting mixture until all of the Ni salt has dissolved (about 1 minute). NOTE: If a </w:t>
      </w:r>
      <w:proofErr w:type="spellStart"/>
      <w:r w:rsidR="009E4AD2">
        <w:rPr>
          <w:rFonts w:eastAsia="Times New Roman" w:cs="Times New Roman"/>
          <w:color w:val="212121"/>
        </w:rPr>
        <w:t>Sonicator</w:t>
      </w:r>
      <w:proofErr w:type="spellEnd"/>
      <w:r w:rsidR="009E4AD2">
        <w:rPr>
          <w:rFonts w:eastAsia="Times New Roman" w:cs="Times New Roman"/>
          <w:color w:val="212121"/>
        </w:rPr>
        <w:t xml:space="preserve"> is not available, gently heat the mixture in a water bath.</w:t>
      </w:r>
    </w:p>
    <w:p w14:paraId="036AD072" w14:textId="32E3B65E" w:rsidR="009C38A6" w:rsidRPr="00AC3580" w:rsidRDefault="009C38A6" w:rsidP="00366919">
      <w:pPr>
        <w:pStyle w:val="ListParagraph"/>
        <w:numPr>
          <w:ilvl w:val="1"/>
          <w:numId w:val="5"/>
        </w:numPr>
        <w:jc w:val="both"/>
        <w:rPr>
          <w:rFonts w:cs="Times New Roman"/>
        </w:rPr>
      </w:pPr>
      <w:r>
        <w:rPr>
          <w:rFonts w:eastAsia="Times New Roman" w:cs="Times New Roman"/>
          <w:color w:val="212121"/>
        </w:rPr>
        <w:t>Degas the Ni solution by bubbling N</w:t>
      </w:r>
      <w:r>
        <w:rPr>
          <w:rFonts w:eastAsia="Times New Roman" w:cs="Times New Roman"/>
          <w:color w:val="212121"/>
          <w:vertAlign w:val="subscript"/>
        </w:rPr>
        <w:t>2</w:t>
      </w:r>
      <w:r>
        <w:rPr>
          <w:rFonts w:eastAsia="Times New Roman" w:cs="Times New Roman"/>
          <w:color w:val="212121"/>
        </w:rPr>
        <w:t xml:space="preserve"> gas through the mixture for 5 minutes.</w:t>
      </w:r>
    </w:p>
    <w:p w14:paraId="2BACEA10" w14:textId="77777777" w:rsidR="005E51B3" w:rsidRDefault="005E51B3" w:rsidP="00366919">
      <w:pPr>
        <w:pStyle w:val="ListParagraph"/>
        <w:ind w:left="792"/>
        <w:jc w:val="both"/>
        <w:rPr>
          <w:rFonts w:cs="Times New Roman"/>
        </w:rPr>
      </w:pPr>
    </w:p>
    <w:p w14:paraId="4DC2B5BB" w14:textId="436EC635" w:rsidR="007304B2" w:rsidRPr="005E51B3" w:rsidRDefault="000169C3" w:rsidP="00366919">
      <w:pPr>
        <w:pStyle w:val="ListParagraph"/>
        <w:numPr>
          <w:ilvl w:val="1"/>
          <w:numId w:val="5"/>
        </w:numPr>
        <w:jc w:val="both"/>
        <w:rPr>
          <w:rFonts w:cs="Times New Roman"/>
        </w:rPr>
      </w:pPr>
      <w:r>
        <w:rPr>
          <w:rFonts w:cs="Times New Roman"/>
        </w:rPr>
        <w:lastRenderedPageBreak/>
        <w:t>Add</w:t>
      </w:r>
      <w:r w:rsidRPr="005E51B3">
        <w:rPr>
          <w:rFonts w:cs="Times New Roman"/>
        </w:rPr>
        <w:t xml:space="preserve"> </w:t>
      </w:r>
      <w:r w:rsidR="007304B2" w:rsidRPr="005E51B3">
        <w:rPr>
          <w:rFonts w:cs="Times New Roman"/>
        </w:rPr>
        <w:t>the NiCl</w:t>
      </w:r>
      <w:r w:rsidR="007304B2" w:rsidRPr="005E51B3">
        <w:rPr>
          <w:rFonts w:cs="Times New Roman"/>
          <w:vertAlign w:val="subscript"/>
        </w:rPr>
        <w:t>2</w:t>
      </w:r>
      <w:r w:rsidR="007304B2" w:rsidRPr="005E51B3">
        <w:rPr>
          <w:rFonts w:ascii="Times New Roman" w:hAnsi="Times New Roman" w:cs="Times New Roman"/>
        </w:rPr>
        <w:t>▪</w:t>
      </w:r>
      <w:r w:rsidR="007304B2" w:rsidRPr="005E51B3">
        <w:rPr>
          <w:rFonts w:cs="Times New Roman"/>
        </w:rPr>
        <w:t>6H</w:t>
      </w:r>
      <w:r w:rsidR="007304B2" w:rsidRPr="005E51B3">
        <w:rPr>
          <w:rFonts w:cs="Times New Roman"/>
          <w:vertAlign w:val="subscript"/>
        </w:rPr>
        <w:t>2</w:t>
      </w:r>
      <w:r w:rsidR="007304B2" w:rsidRPr="005E51B3">
        <w:rPr>
          <w:rFonts w:cs="Times New Roman"/>
        </w:rPr>
        <w:t xml:space="preserve">O solution to the </w:t>
      </w:r>
      <w:r w:rsidR="009C38A6">
        <w:rPr>
          <w:rFonts w:cs="Times New Roman"/>
        </w:rPr>
        <w:t>three</w:t>
      </w:r>
      <w:r w:rsidR="0071042F">
        <w:rPr>
          <w:rFonts w:cs="Times New Roman"/>
        </w:rPr>
        <w:t>-</w:t>
      </w:r>
      <w:r w:rsidR="009C38A6">
        <w:rPr>
          <w:rFonts w:cs="Times New Roman"/>
        </w:rPr>
        <w:t>neck round bottom flask</w:t>
      </w:r>
      <w:r w:rsidR="007304B2" w:rsidRPr="005E51B3">
        <w:rPr>
          <w:rFonts w:cs="Times New Roman"/>
        </w:rPr>
        <w:t xml:space="preserve"> </w:t>
      </w:r>
      <w:r w:rsidR="007304B2" w:rsidRPr="005E51B3">
        <w:rPr>
          <w:rFonts w:cs="Times New Roman"/>
          <w:i/>
        </w:rPr>
        <w:t>via</w:t>
      </w:r>
      <w:r w:rsidR="007304B2" w:rsidRPr="005E51B3">
        <w:rPr>
          <w:rFonts w:cs="Times New Roman"/>
        </w:rPr>
        <w:t xml:space="preserve"> cannula transfer.</w:t>
      </w:r>
    </w:p>
    <w:p w14:paraId="239C1F30" w14:textId="77777777" w:rsidR="005E51B3" w:rsidRPr="005E51B3" w:rsidRDefault="005E51B3" w:rsidP="00366919">
      <w:pPr>
        <w:pStyle w:val="ListParagraph"/>
        <w:ind w:left="792"/>
        <w:jc w:val="both"/>
        <w:rPr>
          <w:rFonts w:cs="Times New Roman"/>
        </w:rPr>
      </w:pPr>
    </w:p>
    <w:p w14:paraId="738E530E" w14:textId="0BBE3FEC" w:rsidR="007304B2" w:rsidRPr="005E51B3" w:rsidRDefault="0071042F" w:rsidP="00366919">
      <w:pPr>
        <w:pStyle w:val="ListParagraph"/>
        <w:numPr>
          <w:ilvl w:val="1"/>
          <w:numId w:val="5"/>
        </w:numPr>
        <w:jc w:val="both"/>
        <w:rPr>
          <w:rFonts w:cs="Times New Roman"/>
        </w:rPr>
      </w:pPr>
      <w:r>
        <w:rPr>
          <w:rFonts w:eastAsia="Times New Roman" w:cs="Times New Roman"/>
          <w:color w:val="212121"/>
        </w:rPr>
        <w:t>Allow the reaction to r</w:t>
      </w:r>
      <w:r w:rsidR="004E4621" w:rsidRPr="005E51B3">
        <w:rPr>
          <w:rFonts w:eastAsia="Times New Roman" w:cs="Times New Roman"/>
          <w:color w:val="212121"/>
        </w:rPr>
        <w:t>eflux</w:t>
      </w:r>
      <w:r w:rsidR="007304B2" w:rsidRPr="005E51B3">
        <w:rPr>
          <w:rFonts w:eastAsia="Times New Roman" w:cs="Times New Roman"/>
          <w:color w:val="212121"/>
        </w:rPr>
        <w:t xml:space="preserve"> </w:t>
      </w:r>
      <w:r w:rsidR="004E4621" w:rsidRPr="005E51B3">
        <w:rPr>
          <w:rFonts w:eastAsia="Times New Roman" w:cs="Times New Roman"/>
          <w:color w:val="212121"/>
        </w:rPr>
        <w:t xml:space="preserve">for 2 hours at 90 </w:t>
      </w:r>
      <w:r w:rsidR="004E4621" w:rsidRPr="005E51B3">
        <w:rPr>
          <w:rFonts w:eastAsia="Times New Roman" w:cs="Times New Roman"/>
          <w:color w:val="212121"/>
        </w:rPr>
        <w:sym w:font="Symbol" w:char="F0B0"/>
      </w:r>
      <w:r w:rsidR="004E4621" w:rsidRPr="005E51B3">
        <w:rPr>
          <w:rFonts w:eastAsia="Times New Roman" w:cs="Times New Roman"/>
          <w:color w:val="212121"/>
        </w:rPr>
        <w:t xml:space="preserve">C. </w:t>
      </w:r>
    </w:p>
    <w:p w14:paraId="376530D5" w14:textId="77777777" w:rsidR="005E51B3" w:rsidRPr="005E51B3" w:rsidRDefault="005E51B3" w:rsidP="00366919">
      <w:pPr>
        <w:pStyle w:val="ListParagraph"/>
        <w:ind w:left="792"/>
        <w:jc w:val="both"/>
        <w:rPr>
          <w:rFonts w:cs="Times New Roman"/>
        </w:rPr>
      </w:pPr>
    </w:p>
    <w:p w14:paraId="0F48DC97" w14:textId="6E3E80B2" w:rsidR="007304B2" w:rsidRPr="005E51B3" w:rsidRDefault="007304B2" w:rsidP="00366919">
      <w:pPr>
        <w:pStyle w:val="ListParagraph"/>
        <w:numPr>
          <w:ilvl w:val="1"/>
          <w:numId w:val="5"/>
        </w:numPr>
        <w:jc w:val="both"/>
        <w:rPr>
          <w:rFonts w:cs="Times New Roman"/>
        </w:rPr>
      </w:pPr>
      <w:r w:rsidRPr="005E51B3">
        <w:rPr>
          <w:rFonts w:eastAsia="Times New Roman" w:cs="Times New Roman"/>
          <w:color w:val="212121"/>
        </w:rPr>
        <w:t>Allow the reaction to cool in an ice bath</w:t>
      </w:r>
      <w:r w:rsidR="009E4AD2">
        <w:rPr>
          <w:rFonts w:eastAsia="Times New Roman" w:cs="Times New Roman"/>
          <w:color w:val="212121"/>
        </w:rPr>
        <w:t>. Isolate the resulting green precipitate by vacuum filtration through a fritted funnel.</w:t>
      </w:r>
      <w:r w:rsidRPr="005E51B3">
        <w:rPr>
          <w:rFonts w:eastAsia="Times New Roman" w:cs="Times New Roman"/>
          <w:color w:val="212121"/>
        </w:rPr>
        <w:t xml:space="preserve"> </w:t>
      </w:r>
    </w:p>
    <w:p w14:paraId="400F1E4A" w14:textId="77777777" w:rsidR="005E51B3" w:rsidRPr="005E51B3" w:rsidRDefault="005E51B3" w:rsidP="00366919">
      <w:pPr>
        <w:pStyle w:val="ListParagraph"/>
        <w:ind w:left="792"/>
        <w:jc w:val="both"/>
        <w:rPr>
          <w:rFonts w:cs="Times New Roman"/>
        </w:rPr>
      </w:pPr>
    </w:p>
    <w:p w14:paraId="2E467764" w14:textId="7A3134B3" w:rsidR="004E4621" w:rsidRPr="00AC3580" w:rsidRDefault="007304B2" w:rsidP="00366919">
      <w:pPr>
        <w:pStyle w:val="ListParagraph"/>
        <w:numPr>
          <w:ilvl w:val="1"/>
          <w:numId w:val="5"/>
        </w:numPr>
        <w:jc w:val="both"/>
        <w:rPr>
          <w:rFonts w:cs="Times New Roman"/>
        </w:rPr>
      </w:pPr>
      <w:r w:rsidRPr="005E51B3">
        <w:rPr>
          <w:rFonts w:eastAsia="Times New Roman" w:cs="Times New Roman"/>
          <w:color w:val="212121"/>
        </w:rPr>
        <w:t xml:space="preserve">Wash the product with 10 mL of cold isopropanol, followed by 10 mL of hexanes. </w:t>
      </w:r>
    </w:p>
    <w:p w14:paraId="3C4C6F1F" w14:textId="77777777" w:rsidR="009C38A6" w:rsidRPr="009C38A6" w:rsidRDefault="009C38A6" w:rsidP="00AC3580">
      <w:pPr>
        <w:pStyle w:val="ListParagraph"/>
        <w:rPr>
          <w:rFonts w:cs="Times New Roman"/>
        </w:rPr>
      </w:pPr>
    </w:p>
    <w:p w14:paraId="545AD93A" w14:textId="5C888F77" w:rsidR="009C38A6" w:rsidRPr="009C38A6" w:rsidRDefault="009C38A6" w:rsidP="009C38A6">
      <w:pPr>
        <w:pStyle w:val="ListParagraph"/>
        <w:numPr>
          <w:ilvl w:val="1"/>
          <w:numId w:val="5"/>
        </w:numPr>
        <w:jc w:val="both"/>
        <w:rPr>
          <w:rFonts w:cs="Times New Roman"/>
        </w:rPr>
      </w:pPr>
      <w:r>
        <w:rPr>
          <w:rFonts w:cs="Times New Roman"/>
        </w:rPr>
        <w:t>Allow the product to air dry before preparing the NMR sample.</w:t>
      </w:r>
    </w:p>
    <w:p w14:paraId="03FD27A7" w14:textId="77777777" w:rsidR="005E51B3" w:rsidRPr="005E51B3" w:rsidRDefault="005E51B3" w:rsidP="00366919">
      <w:pPr>
        <w:pStyle w:val="ListParagraph"/>
        <w:ind w:left="792"/>
        <w:jc w:val="both"/>
        <w:rPr>
          <w:rFonts w:cs="Times New Roman"/>
        </w:rPr>
      </w:pPr>
    </w:p>
    <w:p w14:paraId="4CBFB641" w14:textId="3A7A069F" w:rsidR="007304B2" w:rsidRPr="005E51B3" w:rsidRDefault="007304B2" w:rsidP="00366919">
      <w:pPr>
        <w:pStyle w:val="ListParagraph"/>
        <w:numPr>
          <w:ilvl w:val="1"/>
          <w:numId w:val="5"/>
        </w:numPr>
        <w:jc w:val="both"/>
        <w:rPr>
          <w:rFonts w:cs="Times New Roman"/>
        </w:rPr>
      </w:pPr>
      <w:r w:rsidRPr="005E51B3">
        <w:rPr>
          <w:rFonts w:eastAsia="Times New Roman" w:cs="Times New Roman"/>
          <w:color w:val="212121"/>
        </w:rPr>
        <w:t xml:space="preserve">Take a </w:t>
      </w:r>
      <w:r w:rsidRPr="005E51B3">
        <w:rPr>
          <w:rFonts w:eastAsia="Times New Roman" w:cs="Times New Roman"/>
          <w:color w:val="212121"/>
          <w:vertAlign w:val="superscript"/>
        </w:rPr>
        <w:t>1</w:t>
      </w:r>
      <w:r w:rsidRPr="005E51B3">
        <w:rPr>
          <w:rFonts w:eastAsia="Times New Roman" w:cs="Times New Roman"/>
          <w:color w:val="212121"/>
        </w:rPr>
        <w:t>H NMR of the product</w:t>
      </w:r>
      <w:r w:rsidR="005E51B3">
        <w:rPr>
          <w:rFonts w:eastAsia="Times New Roman" w:cs="Times New Roman"/>
          <w:color w:val="212121"/>
        </w:rPr>
        <w:t xml:space="preserve"> in chloroform-</w:t>
      </w:r>
      <w:r w:rsidR="005E51B3">
        <w:rPr>
          <w:rFonts w:eastAsia="Times New Roman" w:cs="Times New Roman"/>
          <w:i/>
          <w:color w:val="212121"/>
        </w:rPr>
        <w:t>d</w:t>
      </w:r>
      <w:r w:rsidRPr="005E51B3">
        <w:rPr>
          <w:rFonts w:eastAsia="Times New Roman" w:cs="Times New Roman"/>
          <w:color w:val="212121"/>
        </w:rPr>
        <w:t>.</w:t>
      </w:r>
    </w:p>
    <w:p w14:paraId="21E6DA82" w14:textId="77777777" w:rsidR="005E51B3" w:rsidRPr="005E51B3" w:rsidRDefault="005E51B3" w:rsidP="00366919">
      <w:pPr>
        <w:pStyle w:val="ListParagraph"/>
        <w:ind w:left="792"/>
        <w:jc w:val="both"/>
        <w:rPr>
          <w:rFonts w:cs="Times New Roman"/>
        </w:rPr>
      </w:pPr>
    </w:p>
    <w:p w14:paraId="185FA90D" w14:textId="0F46D20D" w:rsidR="007304B2" w:rsidRPr="005E51B3" w:rsidRDefault="007304B2" w:rsidP="00366919">
      <w:pPr>
        <w:pStyle w:val="ListParagraph"/>
        <w:numPr>
          <w:ilvl w:val="1"/>
          <w:numId w:val="5"/>
        </w:numPr>
        <w:jc w:val="both"/>
        <w:rPr>
          <w:rFonts w:cs="Times New Roman"/>
        </w:rPr>
      </w:pPr>
      <w:r w:rsidRPr="005E51B3">
        <w:rPr>
          <w:rFonts w:eastAsia="Times New Roman" w:cs="Times New Roman"/>
          <w:color w:val="212121"/>
        </w:rPr>
        <w:t xml:space="preserve">If the </w:t>
      </w:r>
      <w:r w:rsidRPr="005E51B3">
        <w:rPr>
          <w:rFonts w:eastAsia="Times New Roman" w:cs="Times New Roman"/>
          <w:color w:val="212121"/>
          <w:vertAlign w:val="superscript"/>
        </w:rPr>
        <w:t>1</w:t>
      </w:r>
      <w:r w:rsidRPr="005E51B3">
        <w:rPr>
          <w:rFonts w:eastAsia="Times New Roman" w:cs="Times New Roman"/>
          <w:color w:val="212121"/>
        </w:rPr>
        <w:t xml:space="preserve">H NMR is indicative of a paramagnetic species, prepare an NMR for Evan’s method following the instructions </w:t>
      </w:r>
      <w:r w:rsidR="001F186E">
        <w:rPr>
          <w:rFonts w:eastAsia="Times New Roman" w:cs="Times New Roman"/>
          <w:color w:val="212121"/>
        </w:rPr>
        <w:t>in step 4</w:t>
      </w:r>
      <w:r w:rsidRPr="005E51B3">
        <w:rPr>
          <w:rFonts w:eastAsia="Times New Roman" w:cs="Times New Roman"/>
          <w:color w:val="212121"/>
        </w:rPr>
        <w:t>.</w:t>
      </w:r>
    </w:p>
    <w:p w14:paraId="68DAF70D" w14:textId="77777777" w:rsidR="009C38A6" w:rsidRPr="00AC3580" w:rsidRDefault="009C38A6" w:rsidP="00AC3580">
      <w:pPr>
        <w:pStyle w:val="ListParagraph"/>
        <w:ind w:left="360"/>
        <w:jc w:val="both"/>
        <w:rPr>
          <w:ins w:id="28" w:author="Powers, Tamara M" w:date="2017-04-05T10:08:00Z"/>
          <w:rFonts w:ascii="Cambria" w:hAnsi="Cambria"/>
          <w:bCs/>
        </w:rPr>
      </w:pPr>
      <w:bookmarkStart w:id="29" w:name="_GoBack"/>
      <w:bookmarkEnd w:id="29"/>
    </w:p>
    <w:p w14:paraId="03922080" w14:textId="4E32AB46" w:rsidR="00161282" w:rsidRPr="005E51B3" w:rsidRDefault="00161282" w:rsidP="00366919">
      <w:pPr>
        <w:pStyle w:val="ListParagraph"/>
        <w:numPr>
          <w:ilvl w:val="0"/>
          <w:numId w:val="5"/>
        </w:numPr>
        <w:jc w:val="both"/>
        <w:rPr>
          <w:rFonts w:ascii="Cambria" w:hAnsi="Cambria"/>
          <w:bCs/>
        </w:rPr>
      </w:pPr>
      <w:r>
        <w:t xml:space="preserve">Synthesis of </w:t>
      </w:r>
      <w:proofErr w:type="spellStart"/>
      <w:proofErr w:type="gramStart"/>
      <w:r>
        <w:t>Pd</w:t>
      </w:r>
      <w:proofErr w:type="spellEnd"/>
      <w:r w:rsidR="00F31E9B">
        <w:t>(</w:t>
      </w:r>
      <w:proofErr w:type="spellStart"/>
      <w:proofErr w:type="gramEnd"/>
      <w:r w:rsidR="00F31E9B">
        <w:t>dppf</w:t>
      </w:r>
      <w:proofErr w:type="spellEnd"/>
      <w:r w:rsidR="00F31E9B">
        <w:t>)</w:t>
      </w:r>
      <w:r>
        <w:t>Cl</w:t>
      </w:r>
      <w:r w:rsidRPr="009C5694">
        <w:rPr>
          <w:vertAlign w:val="subscript"/>
        </w:rPr>
        <w:t>2</w:t>
      </w:r>
      <w:r>
        <w:t xml:space="preserve"> (</w:t>
      </w:r>
      <w:r w:rsidRPr="009C5694">
        <w:rPr>
          <w:b/>
        </w:rPr>
        <w:t xml:space="preserve">Figure </w:t>
      </w:r>
      <w:r w:rsidR="005570BC">
        <w:rPr>
          <w:b/>
        </w:rPr>
        <w:t>6</w:t>
      </w:r>
      <w:r w:rsidRPr="009C5694">
        <w:t>)</w:t>
      </w:r>
      <w:r>
        <w:rPr>
          <w:rFonts w:ascii="Cambria" w:hAnsi="Cambria"/>
          <w:bCs/>
        </w:rPr>
        <w:t>.</w:t>
      </w:r>
      <w:r w:rsidR="005570BC" w:rsidRPr="005570BC">
        <w:rPr>
          <w:rFonts w:ascii="Cambria" w:hAnsi="Cambria"/>
          <w:bCs/>
          <w:vertAlign w:val="superscript"/>
        </w:rPr>
        <w:t>1</w:t>
      </w:r>
      <w:r w:rsidR="005E51B3">
        <w:rPr>
          <w:rFonts w:ascii="Cambria" w:hAnsi="Cambria"/>
          <w:bCs/>
          <w:vertAlign w:val="superscript"/>
        </w:rPr>
        <w:t xml:space="preserve"> </w:t>
      </w:r>
      <w:r w:rsidR="005E51B3" w:rsidRPr="0027239B">
        <w:rPr>
          <w:rFonts w:ascii="Cambria" w:hAnsi="Cambria"/>
        </w:rPr>
        <w:t xml:space="preserve">Use standard Schlenk line techniques for the synthesis of </w:t>
      </w:r>
      <w:proofErr w:type="spellStart"/>
      <w:r w:rsidR="00F31E9B">
        <w:t>Pd</w:t>
      </w:r>
      <w:proofErr w:type="spellEnd"/>
      <w:r w:rsidR="00F31E9B">
        <w:t>(</w:t>
      </w:r>
      <w:proofErr w:type="spellStart"/>
      <w:r w:rsidR="00F31E9B">
        <w:t>dppf</w:t>
      </w:r>
      <w:proofErr w:type="spellEnd"/>
      <w:r w:rsidR="00F31E9B">
        <w:t>)Cl</w:t>
      </w:r>
      <w:r w:rsidR="00F31E9B" w:rsidRPr="009C5694">
        <w:rPr>
          <w:vertAlign w:val="subscript"/>
        </w:rPr>
        <w:t>2</w:t>
      </w:r>
      <w:r w:rsidR="005E51B3" w:rsidRPr="0027239B">
        <w:rPr>
          <w:rFonts w:ascii="Cambria" w:hAnsi="Cambria"/>
          <w:bCs/>
        </w:rPr>
        <w:t xml:space="preserve"> (</w:t>
      </w:r>
      <w:r w:rsidR="005E51B3">
        <w:t xml:space="preserve">see the “Synthesis of a Ti(III) </w:t>
      </w:r>
      <w:proofErr w:type="spellStart"/>
      <w:r w:rsidR="005E51B3">
        <w:t>Metallocene</w:t>
      </w:r>
      <w:proofErr w:type="spellEnd"/>
      <w:r w:rsidR="005E51B3">
        <w:t xml:space="preserve"> Using Schlenk line Technique” video).</w:t>
      </w:r>
      <w:r w:rsidR="00C14695">
        <w:t xml:space="preserve"> </w:t>
      </w:r>
      <w:r w:rsidR="00C14695" w:rsidRPr="00C14695">
        <w:rPr>
          <w:i/>
        </w:rPr>
        <w:t>NOTE:</w:t>
      </w:r>
      <w:r w:rsidR="00C14695">
        <w:t xml:space="preserve"> While the synthesis of </w:t>
      </w:r>
      <w:proofErr w:type="spellStart"/>
      <w:proofErr w:type="gramStart"/>
      <w:r w:rsidR="00C14695">
        <w:t>Pd</w:t>
      </w:r>
      <w:proofErr w:type="spellEnd"/>
      <w:r w:rsidR="00C14695">
        <w:t>(</w:t>
      </w:r>
      <w:proofErr w:type="spellStart"/>
      <w:proofErr w:type="gramEnd"/>
      <w:r w:rsidR="00C14695">
        <w:t>dppf</w:t>
      </w:r>
      <w:proofErr w:type="spellEnd"/>
      <w:r w:rsidR="00C14695">
        <w:t>)Cl</w:t>
      </w:r>
      <w:r w:rsidR="00C14695" w:rsidRPr="009C5694">
        <w:rPr>
          <w:vertAlign w:val="subscript"/>
        </w:rPr>
        <w:t>2</w:t>
      </w:r>
      <w:r w:rsidR="00C14695">
        <w:t xml:space="preserve"> can be conducted in aerobic conditions, higher yields are obtained when conducted in anaerobic conditions.</w:t>
      </w:r>
    </w:p>
    <w:p w14:paraId="4DC90592" w14:textId="77777777" w:rsidR="00366919" w:rsidRPr="00366919" w:rsidRDefault="00366919" w:rsidP="00366919">
      <w:pPr>
        <w:pStyle w:val="ListParagraph"/>
        <w:ind w:left="1242"/>
        <w:jc w:val="both"/>
        <w:rPr>
          <w:rFonts w:eastAsia="Times New Roman" w:cs="Times New Roman"/>
          <w:bCs/>
          <w:color w:val="212121"/>
        </w:rPr>
      </w:pPr>
    </w:p>
    <w:p w14:paraId="3F7C1F91" w14:textId="337294F3" w:rsidR="005E51B3" w:rsidRPr="00366919" w:rsidRDefault="00366919" w:rsidP="00366919">
      <w:pPr>
        <w:pStyle w:val="ListParagraph"/>
        <w:numPr>
          <w:ilvl w:val="1"/>
          <w:numId w:val="5"/>
        </w:numPr>
        <w:jc w:val="both"/>
        <w:rPr>
          <w:rFonts w:eastAsia="Times New Roman" w:cs="Times New Roman"/>
          <w:bCs/>
          <w:color w:val="212121"/>
        </w:rPr>
      </w:pPr>
      <w:r w:rsidRPr="00366919">
        <w:rPr>
          <w:rFonts w:eastAsia="Times New Roman" w:cs="Times New Roman"/>
          <w:color w:val="212121"/>
        </w:rPr>
        <w:t xml:space="preserve">Add 550 mg (1 </w:t>
      </w:r>
      <w:proofErr w:type="spellStart"/>
      <w:r w:rsidRPr="00366919">
        <w:rPr>
          <w:rFonts w:eastAsia="Times New Roman" w:cs="Times New Roman"/>
          <w:color w:val="212121"/>
        </w:rPr>
        <w:t>mmol</w:t>
      </w:r>
      <w:proofErr w:type="spellEnd"/>
      <w:r w:rsidRPr="00366919">
        <w:rPr>
          <w:rFonts w:eastAsia="Times New Roman" w:cs="Times New Roman"/>
          <w:color w:val="212121"/>
        </w:rPr>
        <w:t xml:space="preserve">) </w:t>
      </w:r>
      <w:proofErr w:type="spellStart"/>
      <w:r w:rsidRPr="00366919">
        <w:rPr>
          <w:rFonts w:eastAsia="Times New Roman" w:cs="Times New Roman"/>
          <w:color w:val="212121"/>
        </w:rPr>
        <w:t>dppf</w:t>
      </w:r>
      <w:proofErr w:type="spellEnd"/>
      <w:r w:rsidRPr="00366919">
        <w:rPr>
          <w:rFonts w:eastAsia="Times New Roman" w:cs="Times New Roman"/>
          <w:color w:val="212121"/>
        </w:rPr>
        <w:t xml:space="preserve"> and 383 mg (1 </w:t>
      </w:r>
      <w:proofErr w:type="spellStart"/>
      <w:r w:rsidRPr="00366919">
        <w:rPr>
          <w:rFonts w:eastAsia="Times New Roman" w:cs="Times New Roman"/>
          <w:color w:val="212121"/>
        </w:rPr>
        <w:t>mmol</w:t>
      </w:r>
      <w:proofErr w:type="spellEnd"/>
      <w:r w:rsidRPr="00366919">
        <w:rPr>
          <w:rFonts w:eastAsia="Times New Roman" w:cs="Times New Roman"/>
          <w:color w:val="212121"/>
        </w:rPr>
        <w:t xml:space="preserve">) </w:t>
      </w:r>
      <w:proofErr w:type="spellStart"/>
      <w:proofErr w:type="gramStart"/>
      <w:r w:rsidRPr="00366919">
        <w:rPr>
          <w:rFonts w:eastAsia="Times New Roman" w:cs="Times New Roman"/>
          <w:bCs/>
          <w:color w:val="212121"/>
        </w:rPr>
        <w:t>bis</w:t>
      </w:r>
      <w:proofErr w:type="spellEnd"/>
      <w:r w:rsidRPr="00366919">
        <w:rPr>
          <w:rFonts w:eastAsia="Times New Roman" w:cs="Times New Roman"/>
          <w:bCs/>
          <w:color w:val="212121"/>
        </w:rPr>
        <w:t>(</w:t>
      </w:r>
      <w:proofErr w:type="spellStart"/>
      <w:proofErr w:type="gramEnd"/>
      <w:r w:rsidRPr="00366919">
        <w:rPr>
          <w:rFonts w:eastAsia="Times New Roman" w:cs="Times New Roman"/>
          <w:bCs/>
          <w:color w:val="212121"/>
        </w:rPr>
        <w:t>benzonitrile</w:t>
      </w:r>
      <w:proofErr w:type="spellEnd"/>
      <w:r w:rsidRPr="00366919">
        <w:rPr>
          <w:rFonts w:eastAsia="Times New Roman" w:cs="Times New Roman"/>
          <w:bCs/>
          <w:color w:val="212121"/>
        </w:rPr>
        <w:t xml:space="preserve">)palladium(II) chloride </w:t>
      </w:r>
      <w:r w:rsidRPr="00366919">
        <w:rPr>
          <w:rFonts w:eastAsia="Times New Roman" w:cs="Times New Roman"/>
          <w:color w:val="212121"/>
        </w:rPr>
        <w:t>to a Schlenk flask</w:t>
      </w:r>
      <w:r w:rsidRPr="00366919">
        <w:rPr>
          <w:rFonts w:cs="Times New Roman"/>
          <w:bCs/>
        </w:rPr>
        <w:t xml:space="preserve"> and prepare the Schlenk flask for the cannula transfer of solvent</w:t>
      </w:r>
      <w:r w:rsidRPr="00366919">
        <w:rPr>
          <w:rFonts w:eastAsia="Times New Roman" w:cs="Times New Roman"/>
          <w:color w:val="212121"/>
        </w:rPr>
        <w:t>.</w:t>
      </w:r>
    </w:p>
    <w:p w14:paraId="08C99C08" w14:textId="77777777" w:rsidR="004F7EB0" w:rsidRPr="004F7EB0" w:rsidRDefault="004F7EB0" w:rsidP="004F7EB0">
      <w:pPr>
        <w:pStyle w:val="ListParagraph"/>
        <w:ind w:left="1242"/>
        <w:jc w:val="both"/>
        <w:rPr>
          <w:rFonts w:cs="Times New Roman"/>
        </w:rPr>
      </w:pPr>
    </w:p>
    <w:p w14:paraId="2176C20B" w14:textId="529838BD" w:rsidR="00366919" w:rsidRPr="00366919" w:rsidRDefault="00366919" w:rsidP="00366919">
      <w:pPr>
        <w:pStyle w:val="ListParagraph"/>
        <w:numPr>
          <w:ilvl w:val="1"/>
          <w:numId w:val="5"/>
        </w:numPr>
        <w:jc w:val="both"/>
        <w:rPr>
          <w:rFonts w:cs="Times New Roman"/>
        </w:rPr>
      </w:pPr>
      <w:r w:rsidRPr="005E51B3">
        <w:rPr>
          <w:rFonts w:eastAsia="Times New Roman" w:cs="Times New Roman"/>
          <w:color w:val="212121"/>
        </w:rPr>
        <w:t xml:space="preserve">Add </w:t>
      </w:r>
      <w:r>
        <w:rPr>
          <w:rFonts w:eastAsia="Times New Roman" w:cs="Times New Roman"/>
          <w:color w:val="212121"/>
        </w:rPr>
        <w:t>2</w:t>
      </w:r>
      <w:r w:rsidRPr="005E51B3">
        <w:rPr>
          <w:rFonts w:eastAsia="Times New Roman" w:cs="Times New Roman"/>
          <w:color w:val="212121"/>
        </w:rPr>
        <w:t xml:space="preserve">0 mL of degassed </w:t>
      </w:r>
      <w:r>
        <w:rPr>
          <w:rFonts w:eastAsia="Times New Roman" w:cs="Times New Roman"/>
          <w:color w:val="212121"/>
        </w:rPr>
        <w:t>toluene</w:t>
      </w:r>
      <w:r w:rsidRPr="005E51B3">
        <w:rPr>
          <w:rFonts w:eastAsia="Times New Roman" w:cs="Times New Roman"/>
          <w:color w:val="212121"/>
        </w:rPr>
        <w:t xml:space="preserve"> to the Schlenk flask </w:t>
      </w:r>
      <w:r w:rsidRPr="005E51B3">
        <w:rPr>
          <w:rFonts w:eastAsia="Times New Roman" w:cs="Times New Roman"/>
          <w:i/>
          <w:color w:val="212121"/>
        </w:rPr>
        <w:t>via</w:t>
      </w:r>
      <w:r w:rsidRPr="005E51B3">
        <w:rPr>
          <w:rFonts w:eastAsia="Times New Roman" w:cs="Times New Roman"/>
          <w:color w:val="212121"/>
        </w:rPr>
        <w:t xml:space="preserve"> cannula transfer.</w:t>
      </w:r>
    </w:p>
    <w:p w14:paraId="39738472" w14:textId="77777777" w:rsidR="004F7EB0" w:rsidRPr="004F7EB0" w:rsidRDefault="004F7EB0" w:rsidP="004F7EB0">
      <w:pPr>
        <w:pStyle w:val="ListParagraph"/>
        <w:ind w:left="1242"/>
        <w:jc w:val="both"/>
        <w:rPr>
          <w:rFonts w:cs="Times New Roman"/>
        </w:rPr>
      </w:pPr>
    </w:p>
    <w:p w14:paraId="34C579C9" w14:textId="1D92CB45" w:rsidR="00366919" w:rsidRPr="00AC3580" w:rsidRDefault="00366919" w:rsidP="00366919">
      <w:pPr>
        <w:pStyle w:val="ListParagraph"/>
        <w:numPr>
          <w:ilvl w:val="1"/>
          <w:numId w:val="5"/>
        </w:numPr>
        <w:jc w:val="both"/>
        <w:rPr>
          <w:rFonts w:cs="Times New Roman"/>
        </w:rPr>
      </w:pPr>
      <w:r>
        <w:rPr>
          <w:rFonts w:eastAsia="Times New Roman" w:cs="Times New Roman"/>
          <w:color w:val="212121"/>
        </w:rPr>
        <w:t xml:space="preserve">Allow the reaction to stir for </w:t>
      </w:r>
      <w:r w:rsidR="00A77EB2">
        <w:rPr>
          <w:rFonts w:eastAsia="Times New Roman" w:cs="Times New Roman"/>
          <w:color w:val="212121"/>
        </w:rPr>
        <w:t>at least 12 hours</w:t>
      </w:r>
      <w:r w:rsidR="009E4AD2">
        <w:rPr>
          <w:rFonts w:eastAsia="Times New Roman" w:cs="Times New Roman"/>
          <w:color w:val="212121"/>
        </w:rPr>
        <w:t xml:space="preserve"> at room temperature</w:t>
      </w:r>
      <w:r w:rsidR="00A77EB2">
        <w:rPr>
          <w:rFonts w:eastAsia="Times New Roman" w:cs="Times New Roman"/>
          <w:color w:val="212121"/>
        </w:rPr>
        <w:t>.</w:t>
      </w:r>
    </w:p>
    <w:p w14:paraId="254681A1" w14:textId="77777777" w:rsidR="009C38A6" w:rsidRPr="009C38A6" w:rsidRDefault="009C38A6" w:rsidP="00AC3580">
      <w:pPr>
        <w:pStyle w:val="ListParagraph"/>
        <w:rPr>
          <w:rFonts w:cs="Times New Roman"/>
        </w:rPr>
      </w:pPr>
    </w:p>
    <w:p w14:paraId="07320716" w14:textId="0094D4FD" w:rsidR="009C38A6" w:rsidRPr="00AC3580" w:rsidRDefault="009C38A6" w:rsidP="00366919">
      <w:pPr>
        <w:pStyle w:val="ListParagraph"/>
        <w:numPr>
          <w:ilvl w:val="1"/>
          <w:numId w:val="5"/>
        </w:numPr>
        <w:jc w:val="both"/>
        <w:rPr>
          <w:rFonts w:cs="Times New Roman"/>
        </w:rPr>
      </w:pPr>
      <w:r>
        <w:rPr>
          <w:rFonts w:eastAsia="Times New Roman" w:cs="Times New Roman"/>
          <w:color w:val="212121"/>
        </w:rPr>
        <w:t>Isolate the resulting orange precipitate by vacuum filtration through a fritted funnel.</w:t>
      </w:r>
    </w:p>
    <w:p w14:paraId="7DDB2AC9" w14:textId="77777777" w:rsidR="009C38A6" w:rsidRPr="009C38A6" w:rsidRDefault="009C38A6" w:rsidP="00AC3580">
      <w:pPr>
        <w:pStyle w:val="ListParagraph"/>
        <w:rPr>
          <w:rFonts w:cs="Times New Roman"/>
        </w:rPr>
      </w:pPr>
    </w:p>
    <w:p w14:paraId="6AB35081" w14:textId="6E38E1E2" w:rsidR="009C38A6" w:rsidRPr="009C38A6" w:rsidRDefault="009C38A6" w:rsidP="009C38A6">
      <w:pPr>
        <w:pStyle w:val="ListParagraph"/>
        <w:numPr>
          <w:ilvl w:val="1"/>
          <w:numId w:val="5"/>
        </w:numPr>
        <w:jc w:val="both"/>
        <w:rPr>
          <w:rFonts w:cs="Times New Roman"/>
        </w:rPr>
      </w:pPr>
      <w:r>
        <w:rPr>
          <w:rFonts w:cs="Times New Roman"/>
        </w:rPr>
        <w:t>Wash the product with toluene (10 mL), followed by hexanes (10 mL).</w:t>
      </w:r>
    </w:p>
    <w:p w14:paraId="173E8401" w14:textId="77777777" w:rsidR="009C38A6" w:rsidRDefault="009C38A6" w:rsidP="00AC3580">
      <w:pPr>
        <w:pStyle w:val="ListParagraph"/>
        <w:ind w:left="1242"/>
        <w:jc w:val="both"/>
        <w:rPr>
          <w:rFonts w:cs="Times New Roman"/>
        </w:rPr>
      </w:pPr>
    </w:p>
    <w:p w14:paraId="31508744" w14:textId="433A6329" w:rsidR="009C38A6" w:rsidRPr="005E51B3" w:rsidRDefault="009C38A6" w:rsidP="00366919">
      <w:pPr>
        <w:pStyle w:val="ListParagraph"/>
        <w:numPr>
          <w:ilvl w:val="1"/>
          <w:numId w:val="5"/>
        </w:numPr>
        <w:jc w:val="both"/>
        <w:rPr>
          <w:rFonts w:cs="Times New Roman"/>
        </w:rPr>
      </w:pPr>
      <w:r>
        <w:rPr>
          <w:rFonts w:cs="Times New Roman"/>
        </w:rPr>
        <w:t>Allow the product to air dry before preparing the NMR sample.</w:t>
      </w:r>
    </w:p>
    <w:p w14:paraId="1FACE355" w14:textId="77777777" w:rsidR="004F7EB0" w:rsidRPr="004F7EB0" w:rsidRDefault="004F7EB0" w:rsidP="004F7EB0">
      <w:pPr>
        <w:pStyle w:val="ListParagraph"/>
        <w:ind w:left="1242"/>
        <w:jc w:val="both"/>
        <w:rPr>
          <w:rFonts w:cs="Times New Roman"/>
        </w:rPr>
      </w:pPr>
    </w:p>
    <w:p w14:paraId="402F5024" w14:textId="58661583" w:rsidR="005E51B3" w:rsidRPr="005E51B3" w:rsidRDefault="005E51B3" w:rsidP="00366919">
      <w:pPr>
        <w:pStyle w:val="ListParagraph"/>
        <w:numPr>
          <w:ilvl w:val="1"/>
          <w:numId w:val="5"/>
        </w:numPr>
        <w:jc w:val="both"/>
        <w:rPr>
          <w:rFonts w:cs="Times New Roman"/>
        </w:rPr>
      </w:pPr>
      <w:r w:rsidRPr="005E51B3">
        <w:rPr>
          <w:rFonts w:eastAsia="Times New Roman" w:cs="Times New Roman"/>
          <w:color w:val="212121"/>
        </w:rPr>
        <w:t xml:space="preserve">Take a </w:t>
      </w:r>
      <w:r w:rsidRPr="005E51B3">
        <w:rPr>
          <w:rFonts w:eastAsia="Times New Roman" w:cs="Times New Roman"/>
          <w:color w:val="212121"/>
          <w:vertAlign w:val="superscript"/>
        </w:rPr>
        <w:t>1</w:t>
      </w:r>
      <w:r w:rsidRPr="005E51B3">
        <w:rPr>
          <w:rFonts w:eastAsia="Times New Roman" w:cs="Times New Roman"/>
          <w:color w:val="212121"/>
        </w:rPr>
        <w:t>H NMR of the product</w:t>
      </w:r>
      <w:r>
        <w:rPr>
          <w:rFonts w:eastAsia="Times New Roman" w:cs="Times New Roman"/>
          <w:color w:val="212121"/>
        </w:rPr>
        <w:t xml:space="preserve"> in chloroform-</w:t>
      </w:r>
      <w:r w:rsidRPr="005E51B3">
        <w:rPr>
          <w:rFonts w:eastAsia="Times New Roman" w:cs="Times New Roman"/>
          <w:i/>
          <w:color w:val="212121"/>
        </w:rPr>
        <w:t>d</w:t>
      </w:r>
      <w:r w:rsidRPr="005E51B3">
        <w:rPr>
          <w:rFonts w:eastAsia="Times New Roman" w:cs="Times New Roman"/>
          <w:color w:val="212121"/>
        </w:rPr>
        <w:t>.</w:t>
      </w:r>
    </w:p>
    <w:p w14:paraId="72224A0B" w14:textId="77777777" w:rsidR="005E51B3" w:rsidRPr="005E51B3" w:rsidRDefault="005E51B3" w:rsidP="00366919">
      <w:pPr>
        <w:pStyle w:val="ListParagraph"/>
        <w:ind w:left="792"/>
        <w:jc w:val="both"/>
        <w:rPr>
          <w:rFonts w:cs="Times New Roman"/>
        </w:rPr>
      </w:pPr>
    </w:p>
    <w:p w14:paraId="20B5F79B" w14:textId="6B437C86" w:rsidR="00366919" w:rsidRPr="00366919" w:rsidRDefault="005E51B3" w:rsidP="00366919">
      <w:pPr>
        <w:pStyle w:val="ListParagraph"/>
        <w:numPr>
          <w:ilvl w:val="1"/>
          <w:numId w:val="5"/>
        </w:numPr>
        <w:jc w:val="both"/>
        <w:rPr>
          <w:rFonts w:cs="Times New Roman"/>
        </w:rPr>
      </w:pPr>
      <w:r w:rsidRPr="005E51B3">
        <w:rPr>
          <w:rFonts w:eastAsia="Times New Roman" w:cs="Times New Roman"/>
          <w:color w:val="212121"/>
        </w:rPr>
        <w:t xml:space="preserve">If the </w:t>
      </w:r>
      <w:r w:rsidRPr="005E51B3">
        <w:rPr>
          <w:rFonts w:eastAsia="Times New Roman" w:cs="Times New Roman"/>
          <w:color w:val="212121"/>
          <w:vertAlign w:val="superscript"/>
        </w:rPr>
        <w:t>1</w:t>
      </w:r>
      <w:r w:rsidRPr="005E51B3">
        <w:rPr>
          <w:rFonts w:eastAsia="Times New Roman" w:cs="Times New Roman"/>
          <w:color w:val="212121"/>
        </w:rPr>
        <w:t xml:space="preserve">H NMR is indicative of a paramagnetic species, prepare an NMR for Evan’s method following the instructions outlined in </w:t>
      </w:r>
      <w:r w:rsidR="001F186E">
        <w:rPr>
          <w:rFonts w:eastAsia="Times New Roman" w:cs="Times New Roman"/>
          <w:color w:val="212121"/>
        </w:rPr>
        <w:t>step 4</w:t>
      </w:r>
      <w:r w:rsidRPr="005E51B3">
        <w:rPr>
          <w:rFonts w:eastAsia="Times New Roman" w:cs="Times New Roman"/>
          <w:color w:val="212121"/>
        </w:rPr>
        <w:t>.</w:t>
      </w:r>
    </w:p>
    <w:p w14:paraId="170D0A1B" w14:textId="77777777" w:rsidR="00366919" w:rsidRDefault="00366919" w:rsidP="00366919">
      <w:pPr>
        <w:pStyle w:val="ListParagraph"/>
        <w:ind w:left="360"/>
        <w:jc w:val="both"/>
        <w:rPr>
          <w:rFonts w:ascii="Cambria" w:hAnsi="Cambria"/>
          <w:bCs/>
        </w:rPr>
      </w:pPr>
    </w:p>
    <w:p w14:paraId="45FE19C4" w14:textId="1F6D596E" w:rsidR="005E51B3" w:rsidRDefault="001F186E" w:rsidP="00366919">
      <w:pPr>
        <w:pStyle w:val="ListParagraph"/>
        <w:numPr>
          <w:ilvl w:val="0"/>
          <w:numId w:val="5"/>
        </w:numPr>
        <w:jc w:val="both"/>
        <w:rPr>
          <w:rFonts w:ascii="Cambria" w:hAnsi="Cambria"/>
          <w:bCs/>
        </w:rPr>
      </w:pPr>
      <w:r>
        <w:rPr>
          <w:rFonts w:ascii="Cambria" w:hAnsi="Cambria"/>
          <w:bCs/>
        </w:rPr>
        <w:t>Prepare the Evan’s method sample. For a more detailed procedure, please refer to the “Evan’s method” video.</w:t>
      </w:r>
    </w:p>
    <w:p w14:paraId="27A5BE0F" w14:textId="77777777" w:rsidR="00366919" w:rsidRPr="00366919" w:rsidRDefault="00366919" w:rsidP="00366919">
      <w:pPr>
        <w:pStyle w:val="ListParagraph"/>
        <w:ind w:left="1242"/>
        <w:jc w:val="both"/>
        <w:rPr>
          <w:rFonts w:ascii="Cambria" w:hAnsi="Cambria"/>
          <w:bCs/>
        </w:rPr>
      </w:pPr>
    </w:p>
    <w:p w14:paraId="2ED9FA2E" w14:textId="4130A443" w:rsidR="001F186E" w:rsidRPr="001F186E" w:rsidRDefault="001F186E" w:rsidP="00366919">
      <w:pPr>
        <w:pStyle w:val="ListParagraph"/>
        <w:numPr>
          <w:ilvl w:val="1"/>
          <w:numId w:val="5"/>
        </w:numPr>
        <w:jc w:val="both"/>
        <w:rPr>
          <w:rFonts w:ascii="Cambria" w:hAnsi="Cambria"/>
          <w:bCs/>
        </w:rPr>
      </w:pPr>
      <w:r>
        <w:lastRenderedPageBreak/>
        <w:t>In a scintillation vial, prepare a 50:1 (</w:t>
      </w:r>
      <w:proofErr w:type="spellStart"/>
      <w:r>
        <w:t>volume</w:t>
      </w:r>
      <w:proofErr w:type="gramStart"/>
      <w:r w:rsidR="00A344A2">
        <w:t>:volume</w:t>
      </w:r>
      <w:proofErr w:type="spellEnd"/>
      <w:proofErr w:type="gramEnd"/>
      <w:r>
        <w:t xml:space="preserve">) solution of </w:t>
      </w:r>
      <w:proofErr w:type="spellStart"/>
      <w:r>
        <w:t>chloroform-</w:t>
      </w:r>
      <w:r>
        <w:rPr>
          <w:i/>
        </w:rPr>
        <w:t>d</w:t>
      </w:r>
      <w:r>
        <w:t>:trifluorotoluene</w:t>
      </w:r>
      <w:proofErr w:type="spellEnd"/>
      <w:r>
        <w:t xml:space="preserve">. Pipette 2 mL of </w:t>
      </w:r>
      <w:proofErr w:type="spellStart"/>
      <w:r>
        <w:t>deuterated</w:t>
      </w:r>
      <w:proofErr w:type="spellEnd"/>
      <w:r>
        <w:t xml:space="preserve"> solvent, and to this </w:t>
      </w:r>
      <w:proofErr w:type="gramStart"/>
      <w:r>
        <w:t>add</w:t>
      </w:r>
      <w:proofErr w:type="gramEnd"/>
      <w:r>
        <w:t xml:space="preserve"> 40 </w:t>
      </w:r>
      <w:r>
        <w:rPr>
          <w:rFonts w:ascii="Symbol" w:hAnsi="Symbol"/>
        </w:rPr>
        <w:t></w:t>
      </w:r>
      <w:r>
        <w:t xml:space="preserve">L of </w:t>
      </w:r>
      <w:proofErr w:type="spellStart"/>
      <w:r>
        <w:t>trifluorotoluene</w:t>
      </w:r>
      <w:proofErr w:type="spellEnd"/>
      <w:r>
        <w:t xml:space="preserve">. Cap the vial. </w:t>
      </w:r>
      <w:r>
        <w:rPr>
          <w:i/>
        </w:rPr>
        <w:t>NOTE:</w:t>
      </w:r>
      <w:r>
        <w:t xml:space="preserve"> In this example, we will be using </w:t>
      </w:r>
      <w:r>
        <w:rPr>
          <w:vertAlign w:val="superscript"/>
        </w:rPr>
        <w:t>19</w:t>
      </w:r>
      <w:r>
        <w:t xml:space="preserve">F NMR to observe the shift of the F signal in </w:t>
      </w:r>
      <w:proofErr w:type="spellStart"/>
      <w:r>
        <w:t>trifluorotoluene</w:t>
      </w:r>
      <w:proofErr w:type="spellEnd"/>
      <w:r>
        <w:t xml:space="preserve"> in the presence of the </w:t>
      </w:r>
      <w:r w:rsidRPr="001F186E">
        <w:t>paramagnetic species.</w:t>
      </w:r>
    </w:p>
    <w:p w14:paraId="3E733EE3" w14:textId="77777777" w:rsidR="00366919" w:rsidRDefault="00366919" w:rsidP="00366919">
      <w:pPr>
        <w:pStyle w:val="ListParagraph"/>
        <w:ind w:left="1242"/>
        <w:jc w:val="both"/>
        <w:rPr>
          <w:rFonts w:ascii="Cambria" w:hAnsi="Cambria"/>
          <w:bCs/>
        </w:rPr>
      </w:pPr>
    </w:p>
    <w:p w14:paraId="4B703B22" w14:textId="147CD479" w:rsidR="001F186E" w:rsidRPr="001F186E" w:rsidRDefault="001F186E" w:rsidP="00366919">
      <w:pPr>
        <w:pStyle w:val="ListParagraph"/>
        <w:numPr>
          <w:ilvl w:val="1"/>
          <w:numId w:val="5"/>
        </w:numPr>
        <w:jc w:val="both"/>
        <w:rPr>
          <w:rFonts w:ascii="Cambria" w:hAnsi="Cambria"/>
          <w:bCs/>
        </w:rPr>
      </w:pPr>
      <w:r w:rsidRPr="001F186E">
        <w:rPr>
          <w:rFonts w:ascii="Cambria" w:hAnsi="Cambria"/>
          <w:bCs/>
        </w:rPr>
        <w:t>With this solution, prepare the capillary insert.</w:t>
      </w:r>
    </w:p>
    <w:p w14:paraId="66405B03" w14:textId="77777777" w:rsidR="00366919" w:rsidRDefault="00366919" w:rsidP="00366919">
      <w:pPr>
        <w:pStyle w:val="ListParagraph"/>
        <w:spacing w:after="120"/>
        <w:ind w:left="1242"/>
        <w:jc w:val="both"/>
      </w:pPr>
    </w:p>
    <w:p w14:paraId="16D0C124" w14:textId="450DF69F" w:rsidR="001F186E" w:rsidRPr="001F186E" w:rsidRDefault="001F186E" w:rsidP="00366919">
      <w:pPr>
        <w:pStyle w:val="ListParagraph"/>
        <w:numPr>
          <w:ilvl w:val="1"/>
          <w:numId w:val="5"/>
        </w:numPr>
        <w:spacing w:after="120"/>
        <w:jc w:val="both"/>
      </w:pPr>
      <w:r w:rsidRPr="001F186E">
        <w:t xml:space="preserve">Weigh 10–15 mg of the </w:t>
      </w:r>
      <w:r>
        <w:t xml:space="preserve">paramagnetic </w:t>
      </w:r>
      <w:r w:rsidRPr="001F186E">
        <w:rPr>
          <w:rFonts w:eastAsiaTheme="minorEastAsia"/>
        </w:rPr>
        <w:t>sample into</w:t>
      </w:r>
      <w:r w:rsidRPr="001F186E">
        <w:t xml:space="preserve"> a new scintillation vial and note the mass. </w:t>
      </w:r>
    </w:p>
    <w:p w14:paraId="4DF0660B" w14:textId="77777777" w:rsidR="00366919" w:rsidRDefault="00366919" w:rsidP="00366919">
      <w:pPr>
        <w:pStyle w:val="ListParagraph"/>
        <w:spacing w:after="120"/>
        <w:ind w:left="1242"/>
        <w:jc w:val="both"/>
      </w:pPr>
    </w:p>
    <w:p w14:paraId="79F704B7" w14:textId="03F3FF20" w:rsidR="001F186E" w:rsidRPr="001F186E" w:rsidRDefault="001F186E" w:rsidP="00366919">
      <w:pPr>
        <w:pStyle w:val="ListParagraph"/>
        <w:numPr>
          <w:ilvl w:val="1"/>
          <w:numId w:val="5"/>
        </w:numPr>
        <w:spacing w:after="120"/>
        <w:jc w:val="both"/>
      </w:pPr>
      <w:r w:rsidRPr="001F186E">
        <w:t xml:space="preserve">Pipette ~600 </w:t>
      </w:r>
      <w:r w:rsidRPr="001F186E">
        <w:rPr>
          <w:rFonts w:ascii="Symbol" w:hAnsi="Symbol"/>
        </w:rPr>
        <w:t></w:t>
      </w:r>
      <w:r w:rsidRPr="001F186E">
        <w:t>L of the prepared solvent mixture into the vial containing the paramagnetic species. Note the mass. Make sure that the solid completely dissolves.</w:t>
      </w:r>
    </w:p>
    <w:p w14:paraId="1A8799AD" w14:textId="77777777" w:rsidR="00366919" w:rsidRDefault="00366919" w:rsidP="00366919">
      <w:pPr>
        <w:pStyle w:val="ListParagraph"/>
        <w:spacing w:after="120"/>
        <w:ind w:left="1242"/>
        <w:jc w:val="both"/>
      </w:pPr>
    </w:p>
    <w:p w14:paraId="07A3568D" w14:textId="77777777" w:rsidR="001F186E" w:rsidRPr="001F186E" w:rsidRDefault="001F186E" w:rsidP="00366919">
      <w:pPr>
        <w:pStyle w:val="ListParagraph"/>
        <w:numPr>
          <w:ilvl w:val="1"/>
          <w:numId w:val="5"/>
        </w:numPr>
        <w:spacing w:after="120"/>
        <w:jc w:val="both"/>
      </w:pPr>
      <w:r w:rsidRPr="001F186E">
        <w:t>In a standard NMR tube, carefully drop the capillary insert at an angle, as to not break it.</w:t>
      </w:r>
    </w:p>
    <w:p w14:paraId="203C25E2" w14:textId="77777777" w:rsidR="001F186E" w:rsidRPr="001F186E" w:rsidRDefault="001F186E" w:rsidP="00366919">
      <w:pPr>
        <w:pStyle w:val="ListParagraph"/>
        <w:spacing w:after="120"/>
        <w:ind w:left="792"/>
        <w:jc w:val="both"/>
      </w:pPr>
    </w:p>
    <w:p w14:paraId="0B16494C" w14:textId="6911DE55" w:rsidR="001F186E" w:rsidRDefault="001F186E" w:rsidP="00366919">
      <w:pPr>
        <w:pStyle w:val="ListParagraph"/>
        <w:numPr>
          <w:ilvl w:val="1"/>
          <w:numId w:val="5"/>
        </w:numPr>
        <w:spacing w:after="120"/>
        <w:jc w:val="both"/>
      </w:pPr>
      <w:r w:rsidRPr="001F186E">
        <w:t xml:space="preserve">Pipette the solution containing the paramagnetic species </w:t>
      </w:r>
      <w:r>
        <w:t>into the NMR tube</w:t>
      </w:r>
      <w:r w:rsidRPr="001F186E">
        <w:t>.</w:t>
      </w:r>
    </w:p>
    <w:p w14:paraId="5F1F47FB" w14:textId="77777777" w:rsidR="00366919" w:rsidRDefault="00366919" w:rsidP="00366919">
      <w:pPr>
        <w:pStyle w:val="ListParagraph"/>
        <w:spacing w:after="120"/>
        <w:ind w:left="1242"/>
        <w:jc w:val="both"/>
      </w:pPr>
    </w:p>
    <w:p w14:paraId="10A45324" w14:textId="2BF60F25" w:rsidR="001F186E" w:rsidRDefault="001F186E" w:rsidP="00366919">
      <w:pPr>
        <w:pStyle w:val="ListParagraph"/>
        <w:numPr>
          <w:ilvl w:val="1"/>
          <w:numId w:val="5"/>
        </w:numPr>
        <w:spacing w:after="120"/>
        <w:jc w:val="both"/>
      </w:pPr>
      <w:r>
        <w:t xml:space="preserve">Acquire and save a standard </w:t>
      </w:r>
      <w:r w:rsidR="00C14695">
        <w:rPr>
          <w:vertAlign w:val="superscript"/>
        </w:rPr>
        <w:t>19</w:t>
      </w:r>
      <w:r w:rsidR="00C14695">
        <w:t>F</w:t>
      </w:r>
      <w:r>
        <w:t xml:space="preserve"> NMR spectrum.</w:t>
      </w:r>
    </w:p>
    <w:p w14:paraId="4E19429F" w14:textId="77777777" w:rsidR="00366919" w:rsidRDefault="00366919" w:rsidP="00366919">
      <w:pPr>
        <w:pStyle w:val="ListParagraph"/>
        <w:spacing w:after="120"/>
        <w:ind w:left="1242"/>
        <w:jc w:val="both"/>
      </w:pPr>
    </w:p>
    <w:p w14:paraId="3E2C3589" w14:textId="77777777" w:rsidR="001F186E" w:rsidRDefault="001F186E" w:rsidP="00366919">
      <w:pPr>
        <w:pStyle w:val="ListParagraph"/>
        <w:numPr>
          <w:ilvl w:val="1"/>
          <w:numId w:val="5"/>
        </w:numPr>
        <w:spacing w:after="120"/>
        <w:jc w:val="both"/>
      </w:pPr>
      <w:r>
        <w:t>Note the temperature of the probe.</w:t>
      </w:r>
    </w:p>
    <w:p w14:paraId="410E992B" w14:textId="77777777" w:rsidR="001F186E" w:rsidRDefault="001F186E" w:rsidP="00366919">
      <w:pPr>
        <w:pStyle w:val="ListParagraph"/>
        <w:jc w:val="both"/>
      </w:pPr>
    </w:p>
    <w:p w14:paraId="6D8B4256" w14:textId="6552B339" w:rsidR="001F186E" w:rsidRPr="001F186E" w:rsidRDefault="001F186E" w:rsidP="00366919">
      <w:pPr>
        <w:pStyle w:val="ListParagraph"/>
        <w:numPr>
          <w:ilvl w:val="1"/>
          <w:numId w:val="5"/>
        </w:numPr>
        <w:spacing w:after="120"/>
        <w:jc w:val="both"/>
      </w:pPr>
      <w:r>
        <w:t xml:space="preserve">Note the radiofrequency. </w:t>
      </w:r>
    </w:p>
    <w:p w14:paraId="2F66824E" w14:textId="7508F16B" w:rsidR="00467282" w:rsidRDefault="00467282">
      <w:pPr>
        <w:rPr>
          <w:b/>
        </w:rPr>
      </w:pPr>
      <w:commentRangeStart w:id="30"/>
      <w:r w:rsidRPr="00467282">
        <w:rPr>
          <w:b/>
          <w:sz w:val="28"/>
        </w:rPr>
        <w:t>Representative Result</w:t>
      </w:r>
      <w:r w:rsidR="003E02E7">
        <w:rPr>
          <w:b/>
          <w:sz w:val="28"/>
        </w:rPr>
        <w:t>s</w:t>
      </w:r>
      <w:r w:rsidR="00E1262F">
        <w:rPr>
          <w:b/>
          <w:sz w:val="28"/>
        </w:rPr>
        <w:t>:</w:t>
      </w:r>
      <w:commentRangeEnd w:id="30"/>
      <w:r w:rsidR="005C1A12">
        <w:rPr>
          <w:rStyle w:val="CommentReference"/>
        </w:rPr>
        <w:commentReference w:id="30"/>
      </w:r>
      <w:r>
        <w:rPr>
          <w:b/>
        </w:rPr>
        <w:t xml:space="preserve"> </w:t>
      </w:r>
    </w:p>
    <w:p w14:paraId="6FFA72E6" w14:textId="43BAFE6A" w:rsidR="0091055A" w:rsidRDefault="005C1A12">
      <w:pPr>
        <w:rPr>
          <w:i/>
        </w:rPr>
      </w:pPr>
      <w:proofErr w:type="spellStart"/>
      <w:proofErr w:type="gramStart"/>
      <w:r w:rsidRPr="005C1A12">
        <w:rPr>
          <w:i/>
        </w:rPr>
        <w:t>Pd</w:t>
      </w:r>
      <w:proofErr w:type="spellEnd"/>
      <w:r w:rsidR="00A344A2">
        <w:rPr>
          <w:i/>
        </w:rPr>
        <w:t>(</w:t>
      </w:r>
      <w:proofErr w:type="spellStart"/>
      <w:proofErr w:type="gramEnd"/>
      <w:r w:rsidR="00A344A2" w:rsidRPr="005C1A12">
        <w:rPr>
          <w:i/>
        </w:rPr>
        <w:t>dppf</w:t>
      </w:r>
      <w:proofErr w:type="spellEnd"/>
      <w:r w:rsidR="00A344A2">
        <w:rPr>
          <w:i/>
        </w:rPr>
        <w:t>)</w:t>
      </w:r>
      <w:r w:rsidRPr="005C1A12">
        <w:rPr>
          <w:i/>
        </w:rPr>
        <w:t>Cl</w:t>
      </w:r>
      <w:r w:rsidRPr="005C1A12">
        <w:rPr>
          <w:i/>
          <w:vertAlign w:val="subscript"/>
        </w:rPr>
        <w:t>2</w:t>
      </w:r>
      <w:r>
        <w:rPr>
          <w:i/>
        </w:rPr>
        <w:t>:</w:t>
      </w:r>
    </w:p>
    <w:p w14:paraId="1CD38BD1" w14:textId="0F7535A4" w:rsidR="005C1A12" w:rsidRDefault="005C1A12" w:rsidP="005C1A12">
      <w:pPr>
        <w:shd w:val="clear" w:color="auto" w:fill="FFFFFF"/>
      </w:pPr>
      <w:r w:rsidRPr="006C24A3">
        <w:rPr>
          <w:vertAlign w:val="superscript"/>
        </w:rPr>
        <w:t>1</w:t>
      </w:r>
      <w:r>
        <w:t xml:space="preserve">H NMR </w:t>
      </w:r>
      <w:r w:rsidRPr="00515D72">
        <w:rPr>
          <w:rFonts w:cs="Times New Roman"/>
        </w:rPr>
        <w:t>(</w:t>
      </w:r>
      <w:r>
        <w:rPr>
          <w:rFonts w:cs="Times New Roman"/>
        </w:rPr>
        <w:t>chloroform-</w:t>
      </w:r>
      <w:r w:rsidRPr="00F912C9">
        <w:rPr>
          <w:rFonts w:cs="Times New Roman"/>
          <w:i/>
        </w:rPr>
        <w:t>d</w:t>
      </w:r>
      <w:r>
        <w:rPr>
          <w:rFonts w:cs="Times New Roman"/>
        </w:rPr>
        <w:t>, 4</w:t>
      </w:r>
      <w:r w:rsidRPr="00515D72">
        <w:rPr>
          <w:rFonts w:cs="Times New Roman"/>
        </w:rPr>
        <w:t>00 MHz, δ, ppm)</w:t>
      </w:r>
      <w:r w:rsidRPr="006C24A3">
        <w:t xml:space="preserve">: </w:t>
      </w:r>
      <w:r>
        <w:t xml:space="preserve">4.22 (alpha-H), 4.42 (beta-H), 7.89, 7.44, </w:t>
      </w:r>
      <w:proofErr w:type="gramStart"/>
      <w:r>
        <w:t>7.54</w:t>
      </w:r>
      <w:proofErr w:type="gramEnd"/>
      <w:r>
        <w:t xml:space="preserve"> (aromatic).</w:t>
      </w:r>
      <w:r w:rsidR="00D85D13">
        <w:rPr>
          <w:rStyle w:val="EndnoteReference"/>
        </w:rPr>
        <w:endnoteReference w:id="4"/>
      </w:r>
    </w:p>
    <w:p w14:paraId="013B5C90" w14:textId="77BEFB60" w:rsidR="005C1A12" w:rsidRDefault="005C1A12" w:rsidP="005C1A12">
      <w:pPr>
        <w:rPr>
          <w:i/>
        </w:rPr>
      </w:pPr>
      <w:proofErr w:type="gramStart"/>
      <w:r>
        <w:rPr>
          <w:i/>
        </w:rPr>
        <w:t>Ni</w:t>
      </w:r>
      <w:r w:rsidR="00A344A2">
        <w:rPr>
          <w:i/>
        </w:rPr>
        <w:t>(</w:t>
      </w:r>
      <w:proofErr w:type="spellStart"/>
      <w:proofErr w:type="gramEnd"/>
      <w:r w:rsidR="00A344A2">
        <w:rPr>
          <w:i/>
        </w:rPr>
        <w:t>dppf</w:t>
      </w:r>
      <w:proofErr w:type="spellEnd"/>
      <w:r w:rsidR="00A344A2">
        <w:rPr>
          <w:i/>
        </w:rPr>
        <w:t>)</w:t>
      </w:r>
      <w:r w:rsidRPr="005C1A12">
        <w:rPr>
          <w:i/>
        </w:rPr>
        <w:t>Cl</w:t>
      </w:r>
      <w:r w:rsidRPr="005C1A12">
        <w:rPr>
          <w:i/>
          <w:vertAlign w:val="subscript"/>
        </w:rPr>
        <w:t>2</w:t>
      </w:r>
      <w:r>
        <w:rPr>
          <w:i/>
        </w:rPr>
        <w:t>:</w:t>
      </w:r>
    </w:p>
    <w:p w14:paraId="247044D4" w14:textId="26B1C895" w:rsidR="005C1A12" w:rsidRDefault="00D85D13" w:rsidP="005C1A12">
      <w:pPr>
        <w:shd w:val="clear" w:color="auto" w:fill="FFFFFF"/>
      </w:pPr>
      <w:r w:rsidRPr="00515D72">
        <w:rPr>
          <w:vertAlign w:val="superscript"/>
        </w:rPr>
        <w:t>1</w:t>
      </w:r>
      <w:r w:rsidRPr="00515D72">
        <w:t xml:space="preserve">H NMR </w:t>
      </w:r>
      <w:r w:rsidRPr="00515D72">
        <w:rPr>
          <w:rFonts w:cs="Times New Roman"/>
        </w:rPr>
        <w:t>(</w:t>
      </w:r>
      <w:r>
        <w:rPr>
          <w:rFonts w:cs="Times New Roman"/>
        </w:rPr>
        <w:t>chloroform-</w:t>
      </w:r>
      <w:r w:rsidRPr="00F912C9">
        <w:rPr>
          <w:rFonts w:cs="Times New Roman"/>
          <w:i/>
        </w:rPr>
        <w:t>d</w:t>
      </w:r>
      <w:r w:rsidRPr="00515D72">
        <w:rPr>
          <w:rFonts w:cs="Times New Roman"/>
        </w:rPr>
        <w:t>, 300 MHz, δ, ppm):</w:t>
      </w:r>
      <w:r>
        <w:rPr>
          <w:rFonts w:cs="Times New Roman"/>
        </w:rPr>
        <w:t xml:space="preserve"> 20.85, 10.04, 4.23, 3.98, 1.52, –3.31, –7.10.</w:t>
      </w:r>
    </w:p>
    <w:p w14:paraId="77AD7457" w14:textId="60B826B1" w:rsidR="004A4D96" w:rsidRDefault="004A4D96" w:rsidP="004A4D96">
      <w:commentRangeStart w:id="31"/>
      <w:r>
        <w:t>Evan’s Method</w:t>
      </w:r>
      <w:commentRangeEnd w:id="31"/>
      <w:r w:rsidR="00DB2B14">
        <w:rPr>
          <w:rStyle w:val="CommentReference"/>
        </w:rPr>
        <w:commentReference w:id="31"/>
      </w:r>
      <w:r>
        <w:t xml:space="preserve">, looking at the </w:t>
      </w:r>
      <w:r>
        <w:rPr>
          <w:vertAlign w:val="superscript"/>
        </w:rPr>
        <w:t>19</w:t>
      </w:r>
      <w:r>
        <w:t xml:space="preserve">F shift of </w:t>
      </w:r>
      <w:proofErr w:type="spellStart"/>
      <w:r>
        <w:t>trifluorotoluene</w:t>
      </w:r>
      <w:proofErr w:type="spellEnd"/>
      <w:r>
        <w:t>:</w:t>
      </w:r>
    </w:p>
    <w:p w14:paraId="48C8F6FD" w14:textId="7B797394" w:rsidR="004A4D96" w:rsidRPr="004A4D96" w:rsidRDefault="004A4D96" w:rsidP="004A4D96">
      <w:r>
        <w:rPr>
          <w:noProof/>
        </w:rPr>
        <w:lastRenderedPageBreak/>
        <w:drawing>
          <wp:inline distT="0" distB="0" distL="0" distR="0" wp14:anchorId="7D53DE30" wp14:editId="157FC729">
            <wp:extent cx="4206240" cy="3278261"/>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vans Ni.jpeg"/>
                    <pic:cNvPicPr/>
                  </pic:nvPicPr>
                  <pic:blipFill>
                    <a:blip r:embed="rId10">
                      <a:extLst>
                        <a:ext uri="{28A0092B-C50C-407E-A947-70E740481C1C}">
                          <a14:useLocalDpi xmlns:a14="http://schemas.microsoft.com/office/drawing/2010/main" val="0"/>
                        </a:ext>
                      </a:extLst>
                    </a:blip>
                    <a:stretch>
                      <a:fillRect/>
                    </a:stretch>
                  </pic:blipFill>
                  <pic:spPr>
                    <a:xfrm>
                      <a:off x="0" y="0"/>
                      <a:ext cx="4209664" cy="3280929"/>
                    </a:xfrm>
                    <a:prstGeom prst="rect">
                      <a:avLst/>
                    </a:prstGeom>
                  </pic:spPr>
                </pic:pic>
              </a:graphicData>
            </a:graphic>
          </wp:inline>
        </w:drawing>
      </w:r>
    </w:p>
    <w:p w14:paraId="67B779A9" w14:textId="77777777" w:rsidR="004A4D96" w:rsidRPr="004A4D96" w:rsidRDefault="004A4D96" w:rsidP="004A4D96">
      <w:pPr>
        <w:rPr>
          <w:vertAlign w:val="subscript"/>
        </w:rPr>
      </w:pPr>
      <w:r w:rsidRPr="004A4D96">
        <w:t>Observed µ</w:t>
      </w:r>
      <w:proofErr w:type="spellStart"/>
      <w:r w:rsidRPr="004A4D96">
        <w:rPr>
          <w:vertAlign w:val="subscript"/>
        </w:rPr>
        <w:t>eff</w:t>
      </w:r>
      <w:proofErr w:type="spellEnd"/>
      <w:r w:rsidRPr="004A4D96">
        <w:t xml:space="preserve"> = 3.31 µ</w:t>
      </w:r>
      <w:r w:rsidRPr="004A4D96">
        <w:rPr>
          <w:vertAlign w:val="subscript"/>
        </w:rPr>
        <w:t>b</w:t>
      </w:r>
    </w:p>
    <w:p w14:paraId="04C34441" w14:textId="77777777" w:rsidR="004A4D96" w:rsidRPr="004A4D96" w:rsidRDefault="004A4D96" w:rsidP="004A4D96">
      <w:r w:rsidRPr="004A4D96">
        <w:t>Mass of the sample: 9.9 mg</w:t>
      </w:r>
    </w:p>
    <w:p w14:paraId="62081CC6" w14:textId="6A0D90CF" w:rsidR="004A4D96" w:rsidRDefault="004A4D96" w:rsidP="004A4D96">
      <w:r>
        <w:t>Mass of solution (chloroform-</w:t>
      </w:r>
      <w:r>
        <w:rPr>
          <w:i/>
        </w:rPr>
        <w:t>d</w:t>
      </w:r>
      <w:r>
        <w:rPr>
          <w:i/>
        </w:rPr>
        <w:softHyphen/>
        <w:t xml:space="preserve"> </w:t>
      </w:r>
      <w:r>
        <w:t xml:space="preserve">+ </w:t>
      </w:r>
      <w:proofErr w:type="spellStart"/>
      <w:r>
        <w:t>trifluorotoluene</w:t>
      </w:r>
      <w:proofErr w:type="spellEnd"/>
      <w:r>
        <w:t xml:space="preserve">): </w:t>
      </w:r>
      <w:r w:rsidR="00DB2B14">
        <w:t xml:space="preserve">0.9019 </w:t>
      </w:r>
      <w:r w:rsidRPr="004A4D96">
        <w:t>g</w:t>
      </w:r>
    </w:p>
    <w:p w14:paraId="34B2F5D6" w14:textId="6BD74E8C" w:rsidR="00972C6E" w:rsidRDefault="00972C6E" w:rsidP="004A4D96">
      <w:r>
        <w:t>Temperature of probe: 295.1 K</w:t>
      </w:r>
    </w:p>
    <w:p w14:paraId="508DD2A8" w14:textId="2891CD8F" w:rsidR="00972C6E" w:rsidRPr="004A4D96" w:rsidRDefault="00972C6E" w:rsidP="004A4D96">
      <w:r>
        <w:t>NMR Field (MHz): 470.06</w:t>
      </w:r>
    </w:p>
    <w:p w14:paraId="58FB289D" w14:textId="77777777" w:rsidR="004A4D96" w:rsidRDefault="004A4D96" w:rsidP="004A4D96">
      <w:r w:rsidRPr="004A4D96">
        <w:t>Reported µ</w:t>
      </w:r>
      <w:proofErr w:type="spellStart"/>
      <w:r w:rsidRPr="004A4D96">
        <w:rPr>
          <w:vertAlign w:val="subscript"/>
        </w:rPr>
        <w:t>eff</w:t>
      </w:r>
      <w:proofErr w:type="spellEnd"/>
      <w:r w:rsidRPr="004A4D96">
        <w:t xml:space="preserve"> = 3.39 µ</w:t>
      </w:r>
      <w:r w:rsidRPr="004A4D96">
        <w:rPr>
          <w:vertAlign w:val="subscript"/>
        </w:rPr>
        <w:t>b</w:t>
      </w:r>
      <w:r w:rsidRPr="004A4D96">
        <w:t>.</w:t>
      </w:r>
      <w:r>
        <w:rPr>
          <w:rStyle w:val="EndnoteReference"/>
        </w:rPr>
        <w:endnoteReference w:id="5"/>
      </w:r>
      <w:r w:rsidRPr="004A4D96">
        <w:t xml:space="preserve"> </w:t>
      </w:r>
    </w:p>
    <w:p w14:paraId="453B5961" w14:textId="574FD930" w:rsidR="00DB2B14" w:rsidRDefault="004A4D96" w:rsidP="004A4D96">
      <w:r w:rsidRPr="004A4D96">
        <w:t xml:space="preserve">For </w:t>
      </w:r>
      <w:r w:rsidRPr="004A4D96">
        <w:rPr>
          <w:i/>
        </w:rPr>
        <w:t>S</w:t>
      </w:r>
      <w:r w:rsidRPr="004A4D96">
        <w:t xml:space="preserve"> = 1 (predicted based on tetrahedral geometry</w:t>
      </w:r>
      <w:r>
        <w:t xml:space="preserve">, </w:t>
      </w:r>
      <w:r w:rsidRPr="004A4D96">
        <w:rPr>
          <w:b/>
        </w:rPr>
        <w:t>Figure 4</w:t>
      </w:r>
      <w:r w:rsidRPr="004A4D96">
        <w:t>),</w:t>
      </w:r>
      <w:r w:rsidR="00DB2B14">
        <w:t xml:space="preserve"> theoretical</w:t>
      </w:r>
      <w:r w:rsidRPr="004A4D96">
        <w:t xml:space="preserve"> µ</w:t>
      </w:r>
      <w:proofErr w:type="spellStart"/>
      <w:r w:rsidRPr="004A4D96">
        <w:rPr>
          <w:vertAlign w:val="subscript"/>
        </w:rPr>
        <w:t>eff</w:t>
      </w:r>
      <w:proofErr w:type="spellEnd"/>
      <w:r w:rsidRPr="004A4D96">
        <w:t xml:space="preserve"> = 2.83 µ</w:t>
      </w:r>
      <w:r w:rsidRPr="004A4D96">
        <w:rPr>
          <w:vertAlign w:val="subscript"/>
        </w:rPr>
        <w:t>b</w:t>
      </w:r>
      <w:r w:rsidR="00DB2B14">
        <w:t>.</w:t>
      </w:r>
    </w:p>
    <w:p w14:paraId="67791A4C" w14:textId="5B25CF58" w:rsidR="005C1A12" w:rsidRDefault="00DB2B14" w:rsidP="004A4D96">
      <w:r>
        <w:t xml:space="preserve">For </w:t>
      </w:r>
      <w:r w:rsidR="004A4D96" w:rsidRPr="004A4D96">
        <w:rPr>
          <w:i/>
        </w:rPr>
        <w:t xml:space="preserve">S </w:t>
      </w:r>
      <w:r w:rsidR="004A4D96" w:rsidRPr="004A4D96">
        <w:t xml:space="preserve"> = 3/2,</w:t>
      </w:r>
      <w:r>
        <w:t xml:space="preserve"> theoretical</w:t>
      </w:r>
      <w:r w:rsidR="004A4D96" w:rsidRPr="004A4D96">
        <w:t xml:space="preserve"> µ</w:t>
      </w:r>
      <w:proofErr w:type="spellStart"/>
      <w:r w:rsidR="004A4D96" w:rsidRPr="004A4D96">
        <w:rPr>
          <w:vertAlign w:val="subscript"/>
        </w:rPr>
        <w:t>eff</w:t>
      </w:r>
      <w:proofErr w:type="spellEnd"/>
      <w:r w:rsidR="004A4D96" w:rsidRPr="004A4D96">
        <w:t xml:space="preserve"> = 3.46 µ</w:t>
      </w:r>
      <w:r w:rsidR="004A4D96" w:rsidRPr="004A4D96">
        <w:rPr>
          <w:vertAlign w:val="subscript"/>
        </w:rPr>
        <w:t>b</w:t>
      </w:r>
      <w:r w:rsidR="004A4D96" w:rsidRPr="004A4D96">
        <w:t>.</w:t>
      </w:r>
    </w:p>
    <w:p w14:paraId="1BD54C3C" w14:textId="363FD526" w:rsidR="00DB2B14" w:rsidRPr="00DB2B14" w:rsidRDefault="00DB2B14" w:rsidP="004A4D96">
      <w:pPr>
        <w:rPr>
          <w:i/>
        </w:rPr>
      </w:pPr>
      <w:r w:rsidRPr="00DB2B14">
        <w:rPr>
          <w:i/>
        </w:rPr>
        <w:t>Discussion</w:t>
      </w:r>
      <w:r>
        <w:rPr>
          <w:i/>
        </w:rPr>
        <w:t xml:space="preserve"> of Results</w:t>
      </w:r>
    </w:p>
    <w:p w14:paraId="02DF3D90" w14:textId="47080C16" w:rsidR="00DB2B14" w:rsidRPr="00DB2B14" w:rsidRDefault="00DB2B14" w:rsidP="00DB2B14">
      <w:pPr>
        <w:jc w:val="both"/>
      </w:pPr>
      <w:r>
        <w:t xml:space="preserve">Based on the </w:t>
      </w:r>
      <w:r>
        <w:rPr>
          <w:vertAlign w:val="superscript"/>
        </w:rPr>
        <w:t>1</w:t>
      </w:r>
      <w:r>
        <w:t xml:space="preserve">H NMR data, we see that </w:t>
      </w:r>
      <w:proofErr w:type="spellStart"/>
      <w:proofErr w:type="gramStart"/>
      <w:r>
        <w:t>Pd</w:t>
      </w:r>
      <w:proofErr w:type="spellEnd"/>
      <w:r w:rsidR="00703691">
        <w:t>(</w:t>
      </w:r>
      <w:proofErr w:type="spellStart"/>
      <w:proofErr w:type="gramEnd"/>
      <w:r w:rsidR="00703691">
        <w:t>dppf</w:t>
      </w:r>
      <w:proofErr w:type="spellEnd"/>
      <w:r w:rsidR="00703691">
        <w:t>)</w:t>
      </w:r>
      <w:r>
        <w:t>Cl</w:t>
      </w:r>
      <w:r>
        <w:rPr>
          <w:vertAlign w:val="subscript"/>
        </w:rPr>
        <w:t>2</w:t>
      </w:r>
      <w:r>
        <w:t xml:space="preserve"> is diamagnetic and therefore exhibits square planar geometry. The </w:t>
      </w:r>
      <w:r>
        <w:rPr>
          <w:vertAlign w:val="superscript"/>
        </w:rPr>
        <w:t>1</w:t>
      </w:r>
      <w:r>
        <w:t xml:space="preserve">H NMR of </w:t>
      </w:r>
      <w:proofErr w:type="gramStart"/>
      <w:r>
        <w:t>Ni</w:t>
      </w:r>
      <w:r w:rsidR="00703691">
        <w:t>(</w:t>
      </w:r>
      <w:proofErr w:type="spellStart"/>
      <w:proofErr w:type="gramEnd"/>
      <w:r w:rsidR="00703691">
        <w:t>dppf</w:t>
      </w:r>
      <w:proofErr w:type="spellEnd"/>
      <w:r w:rsidR="00703691">
        <w:t>)</w:t>
      </w:r>
      <w:r>
        <w:t>Cl</w:t>
      </w:r>
      <w:r>
        <w:rPr>
          <w:vertAlign w:val="subscript"/>
        </w:rPr>
        <w:t>2</w:t>
      </w:r>
      <w:r>
        <w:t xml:space="preserve"> is paramagnetic and therefore is tetrahedral at the Ni center. Evan’s method confirms that </w:t>
      </w:r>
      <w:proofErr w:type="gramStart"/>
      <w:r>
        <w:t>Ni</w:t>
      </w:r>
      <w:r w:rsidR="00703691">
        <w:t>(</w:t>
      </w:r>
      <w:proofErr w:type="spellStart"/>
      <w:proofErr w:type="gramEnd"/>
      <w:r w:rsidR="00703691">
        <w:t>dppf</w:t>
      </w:r>
      <w:proofErr w:type="spellEnd"/>
      <w:r w:rsidR="00703691">
        <w:t>)</w:t>
      </w:r>
      <w:r>
        <w:t>Cl</w:t>
      </w:r>
      <w:r>
        <w:rPr>
          <w:vertAlign w:val="subscript"/>
        </w:rPr>
        <w:t>2</w:t>
      </w:r>
      <w:r>
        <w:t xml:space="preserve"> is paramagnetic, exhibiting a solution magnetic moment of </w:t>
      </w:r>
      <w:r w:rsidRPr="004A4D96">
        <w:t>3.31 µ</w:t>
      </w:r>
      <w:r w:rsidRPr="004A4D96">
        <w:rPr>
          <w:vertAlign w:val="subscript"/>
        </w:rPr>
        <w:t>b</w:t>
      </w:r>
      <w:r>
        <w:t xml:space="preserve">, which is close to the literature reported value for this compound. Since </w:t>
      </w:r>
      <w:r w:rsidRPr="00DB2B14">
        <w:rPr>
          <w:bCs/>
        </w:rPr>
        <w:t>Ni i</w:t>
      </w:r>
      <w:r>
        <w:rPr>
          <w:bCs/>
        </w:rPr>
        <w:t xml:space="preserve">s </w:t>
      </w:r>
      <w:r w:rsidR="00E801E2">
        <w:rPr>
          <w:bCs/>
        </w:rPr>
        <w:t>small</w:t>
      </w:r>
      <w:r>
        <w:rPr>
          <w:bCs/>
        </w:rPr>
        <w:t>,</w:t>
      </w:r>
      <w:r w:rsidR="00E535F5">
        <w:rPr>
          <w:bCs/>
        </w:rPr>
        <w:t xml:space="preserve"> </w:t>
      </w:r>
      <w:r>
        <w:rPr>
          <w:bCs/>
        </w:rPr>
        <w:t>the</w:t>
      </w:r>
      <w:r w:rsidRPr="00DB2B14">
        <w:rPr>
          <w:bCs/>
        </w:rPr>
        <w:t xml:space="preserve"> </w:t>
      </w:r>
      <w:proofErr w:type="spellStart"/>
      <w:r w:rsidRPr="00DB2B14">
        <w:rPr>
          <w:bCs/>
        </w:rPr>
        <w:t>sterics</w:t>
      </w:r>
      <w:proofErr w:type="spellEnd"/>
      <w:r w:rsidRPr="00DB2B14">
        <w:rPr>
          <w:bCs/>
        </w:rPr>
        <w:t xml:space="preserve"> outweigh</w:t>
      </w:r>
      <w:r w:rsidR="00E801E2">
        <w:rPr>
          <w:bCs/>
        </w:rPr>
        <w:t>s</w:t>
      </w:r>
      <w:r w:rsidR="00E535F5">
        <w:rPr>
          <w:bCs/>
        </w:rPr>
        <w:t xml:space="preserve"> any</w:t>
      </w:r>
      <w:r w:rsidRPr="00DB2B14">
        <w:rPr>
          <w:bCs/>
        </w:rPr>
        <w:t xml:space="preserve"> electronic stabilization</w:t>
      </w:r>
      <w:r w:rsidR="00E535F5">
        <w:rPr>
          <w:bCs/>
        </w:rPr>
        <w:t xml:space="preserve"> associated with square planar geometry</w:t>
      </w:r>
      <w:r w:rsidR="00E801E2">
        <w:rPr>
          <w:bCs/>
        </w:rPr>
        <w:t xml:space="preserve">, making </w:t>
      </w:r>
      <w:proofErr w:type="gramStart"/>
      <w:r w:rsidR="00E801E2">
        <w:rPr>
          <w:bCs/>
        </w:rPr>
        <w:t>Ni</w:t>
      </w:r>
      <w:r w:rsidR="008D089F">
        <w:rPr>
          <w:bCs/>
        </w:rPr>
        <w:t>(</w:t>
      </w:r>
      <w:proofErr w:type="spellStart"/>
      <w:proofErr w:type="gramEnd"/>
      <w:r w:rsidR="008D089F">
        <w:rPr>
          <w:bCs/>
        </w:rPr>
        <w:t>dppf</w:t>
      </w:r>
      <w:proofErr w:type="spellEnd"/>
      <w:r w:rsidR="008D089F">
        <w:rPr>
          <w:bCs/>
        </w:rPr>
        <w:t>)</w:t>
      </w:r>
      <w:r w:rsidR="00E801E2">
        <w:rPr>
          <w:bCs/>
        </w:rPr>
        <w:t>Cl</w:t>
      </w:r>
      <w:r w:rsidR="00E801E2">
        <w:rPr>
          <w:bCs/>
          <w:vertAlign w:val="subscript"/>
        </w:rPr>
        <w:t>2</w:t>
      </w:r>
      <w:r w:rsidR="00E801E2">
        <w:rPr>
          <w:bCs/>
        </w:rPr>
        <w:t xml:space="preserve"> tetrahedral</w:t>
      </w:r>
      <w:r w:rsidRPr="00DB2B14">
        <w:rPr>
          <w:bCs/>
        </w:rPr>
        <w:t xml:space="preserve">. </w:t>
      </w:r>
      <w:r w:rsidR="00E801E2">
        <w:rPr>
          <w:bCs/>
        </w:rPr>
        <w:t xml:space="preserve">On the other hand, </w:t>
      </w:r>
      <w:proofErr w:type="spellStart"/>
      <w:r w:rsidR="00E801E2">
        <w:rPr>
          <w:bCs/>
        </w:rPr>
        <w:t>Pd</w:t>
      </w:r>
      <w:proofErr w:type="spellEnd"/>
      <w:r>
        <w:rPr>
          <w:bCs/>
        </w:rPr>
        <w:t xml:space="preserve"> </w:t>
      </w:r>
      <w:r w:rsidR="00E535F5">
        <w:rPr>
          <w:bCs/>
        </w:rPr>
        <w:t xml:space="preserve">is large and, therefore, has higher energy </w:t>
      </w:r>
      <w:r w:rsidR="00E535F5">
        <w:rPr>
          <w:rFonts w:ascii="Cambria" w:hAnsi="Cambria"/>
        </w:rPr>
        <w:t>σ</w:t>
      </w:r>
      <w:r w:rsidR="00E535F5">
        <w:t>*</w:t>
      </w:r>
      <w:r w:rsidR="00E535F5">
        <w:rPr>
          <w:i/>
        </w:rPr>
        <w:t xml:space="preserve"> d</w:t>
      </w:r>
      <w:r w:rsidR="00E535F5">
        <w:t>-orbitals.</w:t>
      </w:r>
      <w:r w:rsidRPr="00DB2B14">
        <w:rPr>
          <w:bCs/>
        </w:rPr>
        <w:t xml:space="preserve"> </w:t>
      </w:r>
      <w:r w:rsidR="00E535F5">
        <w:rPr>
          <w:bCs/>
        </w:rPr>
        <w:t>In this case,</w:t>
      </w:r>
      <w:r w:rsidRPr="00DB2B14">
        <w:rPr>
          <w:bCs/>
        </w:rPr>
        <w:t xml:space="preserve"> </w:t>
      </w:r>
      <w:r w:rsidR="00E535F5">
        <w:rPr>
          <w:bCs/>
        </w:rPr>
        <w:t xml:space="preserve">the electronic stabilization greatly outweighs the steric repulsions, resulting in a square planar geometry at </w:t>
      </w:r>
      <w:proofErr w:type="spellStart"/>
      <w:r w:rsidR="00E535F5">
        <w:rPr>
          <w:bCs/>
        </w:rPr>
        <w:t>Pd</w:t>
      </w:r>
      <w:proofErr w:type="spellEnd"/>
      <w:r w:rsidR="00E535F5">
        <w:rPr>
          <w:bCs/>
        </w:rPr>
        <w:t xml:space="preserve"> in</w:t>
      </w:r>
      <w:r w:rsidRPr="00DB2B14">
        <w:rPr>
          <w:bCs/>
        </w:rPr>
        <w:t xml:space="preserve"> </w:t>
      </w:r>
      <w:proofErr w:type="spellStart"/>
      <w:proofErr w:type="gramStart"/>
      <w:r>
        <w:rPr>
          <w:bCs/>
        </w:rPr>
        <w:t>Pd</w:t>
      </w:r>
      <w:proofErr w:type="spellEnd"/>
      <w:r w:rsidR="008D089F">
        <w:rPr>
          <w:bCs/>
        </w:rPr>
        <w:t>(</w:t>
      </w:r>
      <w:proofErr w:type="spellStart"/>
      <w:proofErr w:type="gramEnd"/>
      <w:r w:rsidR="008D089F">
        <w:rPr>
          <w:bCs/>
        </w:rPr>
        <w:t>dppf</w:t>
      </w:r>
      <w:proofErr w:type="spellEnd"/>
      <w:r w:rsidR="008D089F">
        <w:rPr>
          <w:bCs/>
        </w:rPr>
        <w:t>)</w:t>
      </w:r>
      <w:r>
        <w:rPr>
          <w:bCs/>
        </w:rPr>
        <w:t>Cl</w:t>
      </w:r>
      <w:r>
        <w:rPr>
          <w:bCs/>
          <w:vertAlign w:val="subscript"/>
        </w:rPr>
        <w:t>2</w:t>
      </w:r>
      <w:r w:rsidR="00E801E2">
        <w:rPr>
          <w:bCs/>
        </w:rPr>
        <w:t>.</w:t>
      </w:r>
    </w:p>
    <w:p w14:paraId="12D66DFA" w14:textId="020E9F76" w:rsidR="009311DE" w:rsidRDefault="009311DE" w:rsidP="009311DE">
      <w:r>
        <w:rPr>
          <w:b/>
          <w:sz w:val="28"/>
        </w:rPr>
        <w:t>Summary</w:t>
      </w:r>
      <w:r w:rsidR="00E1262F">
        <w:rPr>
          <w:b/>
          <w:sz w:val="28"/>
        </w:rPr>
        <w:t>:</w:t>
      </w:r>
      <w:r>
        <w:rPr>
          <w:b/>
          <w:sz w:val="28"/>
        </w:rPr>
        <w:t xml:space="preserve"> </w:t>
      </w:r>
    </w:p>
    <w:p w14:paraId="1FE96D52" w14:textId="68C3064B" w:rsidR="009F3FE2" w:rsidRPr="00C11632" w:rsidRDefault="00C11632" w:rsidP="00040A27">
      <w:pPr>
        <w:jc w:val="both"/>
      </w:pPr>
      <w:r>
        <w:lastRenderedPageBreak/>
        <w:t xml:space="preserve">In this video we learned how MO theory </w:t>
      </w:r>
      <w:proofErr w:type="gramStart"/>
      <w:r>
        <w:t>can</w:t>
      </w:r>
      <w:proofErr w:type="gramEnd"/>
      <w:r>
        <w:t xml:space="preserve"> be used as a model of the bonding in transition metal complexes. We synthesized two complex</w:t>
      </w:r>
      <w:r w:rsidR="00E02B49">
        <w:t xml:space="preserve">es with the general formula </w:t>
      </w:r>
      <w:proofErr w:type="gramStart"/>
      <w:r>
        <w:t>M</w:t>
      </w:r>
      <w:r w:rsidR="00E02B49">
        <w:t>(</w:t>
      </w:r>
      <w:proofErr w:type="spellStart"/>
      <w:proofErr w:type="gramEnd"/>
      <w:r w:rsidR="00E02B49">
        <w:t>dppf</w:t>
      </w:r>
      <w:proofErr w:type="spellEnd"/>
      <w:r w:rsidR="00E02B49">
        <w:t>)</w:t>
      </w:r>
      <w:r>
        <w:t>Cl</w:t>
      </w:r>
      <w:r>
        <w:rPr>
          <w:vertAlign w:val="subscript"/>
        </w:rPr>
        <w:t>2</w:t>
      </w:r>
      <w:r>
        <w:t>. When M = Ni, the 4-coordinate complex exhibits a tetrahedral geometry. Replacing the Ni atom with a larger transition metal (</w:t>
      </w:r>
      <w:proofErr w:type="spellStart"/>
      <w:r>
        <w:t>Pd</w:t>
      </w:r>
      <w:proofErr w:type="spellEnd"/>
      <w:r>
        <w:t>), the molecule takes on square planar geometry.</w:t>
      </w:r>
    </w:p>
    <w:p w14:paraId="3D8EA6A1" w14:textId="2F2E3D0E" w:rsidR="00FA09BD" w:rsidRDefault="009311DE" w:rsidP="00FA09BD">
      <w:r w:rsidRPr="0051701C">
        <w:rPr>
          <w:b/>
          <w:sz w:val="28"/>
        </w:rPr>
        <w:t>Applications</w:t>
      </w:r>
      <w:r w:rsidR="00FA09BD">
        <w:t>:</w:t>
      </w:r>
    </w:p>
    <w:p w14:paraId="691497E5" w14:textId="1EC4A722" w:rsidR="00C97506" w:rsidRDefault="00C97506" w:rsidP="00D5798D">
      <w:pPr>
        <w:jc w:val="both"/>
      </w:pPr>
      <w:r>
        <w:t xml:space="preserve">Previously, we learned about the important role </w:t>
      </w:r>
      <w:proofErr w:type="spellStart"/>
      <w:r>
        <w:t>ferrocene</w:t>
      </w:r>
      <w:proofErr w:type="spellEnd"/>
      <w:r>
        <w:t xml:space="preserve"> plays in the field of organometallic chemistry. Substituted </w:t>
      </w:r>
      <w:proofErr w:type="spellStart"/>
      <w:r>
        <w:t>ferrocenes</w:t>
      </w:r>
      <w:proofErr w:type="spellEnd"/>
      <w:r>
        <w:t xml:space="preserve">, including </w:t>
      </w:r>
      <w:proofErr w:type="spellStart"/>
      <w:r>
        <w:t>dppf</w:t>
      </w:r>
      <w:proofErr w:type="spellEnd"/>
      <w:r>
        <w:t>, are used as chelating ligands for 1</w:t>
      </w:r>
      <w:r w:rsidRPr="000021FC">
        <w:rPr>
          <w:vertAlign w:val="superscript"/>
        </w:rPr>
        <w:t>st</w:t>
      </w:r>
      <w:r>
        <w:t>, 2</w:t>
      </w:r>
      <w:r w:rsidRPr="000021FC">
        <w:rPr>
          <w:vertAlign w:val="superscript"/>
        </w:rPr>
        <w:t>nd</w:t>
      </w:r>
      <w:r>
        <w:t>, and 3</w:t>
      </w:r>
      <w:r w:rsidRPr="000021FC">
        <w:rPr>
          <w:vertAlign w:val="superscript"/>
        </w:rPr>
        <w:t>rd</w:t>
      </w:r>
      <w:r>
        <w:t xml:space="preserve"> row transition metals. The resulting complexes are used in homogeneous catalysis (</w:t>
      </w:r>
      <w:r>
        <w:rPr>
          <w:i/>
        </w:rPr>
        <w:t>i.e</w:t>
      </w:r>
      <w:r>
        <w:t xml:space="preserve">., </w:t>
      </w:r>
      <w:r w:rsidRPr="00D93316">
        <w:rPr>
          <w:bCs/>
          <w:iCs/>
        </w:rPr>
        <w:t>[1,1'-</w:t>
      </w:r>
      <w:r>
        <w:rPr>
          <w:bCs/>
          <w:iCs/>
        </w:rPr>
        <w:t>b</w:t>
      </w:r>
      <w:r w:rsidRPr="00D93316">
        <w:rPr>
          <w:bCs/>
          <w:iCs/>
        </w:rPr>
        <w:t>is(</w:t>
      </w:r>
      <w:proofErr w:type="spellStart"/>
      <w:proofErr w:type="gramStart"/>
      <w:r w:rsidRPr="00D93316">
        <w:rPr>
          <w:bCs/>
          <w:iCs/>
        </w:rPr>
        <w:t>diphenylphosphino</w:t>
      </w:r>
      <w:proofErr w:type="spellEnd"/>
      <w:r w:rsidRPr="00D93316">
        <w:rPr>
          <w:bCs/>
          <w:iCs/>
        </w:rPr>
        <w:t>)</w:t>
      </w:r>
      <w:proofErr w:type="spellStart"/>
      <w:r w:rsidRPr="00D93316">
        <w:rPr>
          <w:bCs/>
          <w:iCs/>
        </w:rPr>
        <w:t>ferrocene</w:t>
      </w:r>
      <w:proofErr w:type="spellEnd"/>
      <w:proofErr w:type="gramEnd"/>
      <w:r w:rsidRPr="00D93316">
        <w:rPr>
          <w:bCs/>
          <w:iCs/>
        </w:rPr>
        <w:t>]palladium(II) dichloride</w:t>
      </w:r>
      <w:r>
        <w:rPr>
          <w:bCs/>
          <w:iCs/>
        </w:rPr>
        <w:t xml:space="preserve">, </w:t>
      </w:r>
      <w:proofErr w:type="spellStart"/>
      <w:r>
        <w:rPr>
          <w:bCs/>
          <w:iCs/>
        </w:rPr>
        <w:t>Pd</w:t>
      </w:r>
      <w:proofErr w:type="spellEnd"/>
      <w:r>
        <w:rPr>
          <w:bCs/>
          <w:iCs/>
        </w:rPr>
        <w:t>(</w:t>
      </w:r>
      <w:proofErr w:type="spellStart"/>
      <w:r>
        <w:rPr>
          <w:bCs/>
          <w:iCs/>
        </w:rPr>
        <w:t>dppf</w:t>
      </w:r>
      <w:proofErr w:type="spellEnd"/>
      <w:r>
        <w:rPr>
          <w:bCs/>
          <w:iCs/>
        </w:rPr>
        <w:t>)Cl</w:t>
      </w:r>
      <w:r>
        <w:rPr>
          <w:bCs/>
          <w:iCs/>
          <w:vertAlign w:val="subscript"/>
        </w:rPr>
        <w:t>2</w:t>
      </w:r>
      <w:r>
        <w:rPr>
          <w:bCs/>
          <w:iCs/>
        </w:rPr>
        <w:t>, is a</w:t>
      </w:r>
      <w:r>
        <w:t xml:space="preserve"> catalyst for C–C and C–heteroatom bond-forming reactions).</w:t>
      </w:r>
    </w:p>
    <w:p w14:paraId="63767652" w14:textId="162A1E23" w:rsidR="000F5E5D" w:rsidRDefault="00CC2432" w:rsidP="00D5798D">
      <w:pPr>
        <w:jc w:val="both"/>
      </w:pPr>
      <w:r>
        <w:t xml:space="preserve">Understanding the bonding in transition metal complexes is important for explaining </w:t>
      </w:r>
      <w:r w:rsidR="009D1C29">
        <w:t xml:space="preserve">their structure and </w:t>
      </w:r>
      <w:r>
        <w:t>reactivity</w:t>
      </w:r>
      <w:r w:rsidR="009D1C29">
        <w:t>.</w:t>
      </w:r>
      <w:r>
        <w:t xml:space="preserve"> One of the strengths of MO theory is that it provides a good model that can be used to explain the reactivity of transition metal complexes. In many cases, the metal center is the location of any reactivity exhibited by the molecule. Therefore, it is valuable to have a picture of the electron density at the metal center</w:t>
      </w:r>
      <w:r w:rsidR="000F5E5D">
        <w:t xml:space="preserve">, which is summarized in the </w:t>
      </w:r>
      <w:r w:rsidR="000F5E5D">
        <w:rPr>
          <w:i/>
        </w:rPr>
        <w:t>d-</w:t>
      </w:r>
      <w:r w:rsidR="000F5E5D">
        <w:t>orbital splitting diagram derived from MO theory (</w:t>
      </w:r>
      <w:r w:rsidR="000F5E5D" w:rsidRPr="000F5E5D">
        <w:rPr>
          <w:b/>
        </w:rPr>
        <w:t>Figure 3</w:t>
      </w:r>
      <w:r w:rsidR="000F5E5D">
        <w:t>)</w:t>
      </w:r>
      <w:r>
        <w:t>.</w:t>
      </w:r>
      <w:r w:rsidR="000F5E5D">
        <w:t xml:space="preserve"> Notice that not only do the MOs in the </w:t>
      </w:r>
      <w:r w:rsidR="000F5E5D" w:rsidRPr="000F5E5D">
        <w:rPr>
          <w:i/>
        </w:rPr>
        <w:t>d</w:t>
      </w:r>
      <w:r w:rsidR="000F5E5D">
        <w:t xml:space="preserve">-orbital splitting diagram </w:t>
      </w:r>
      <w:r w:rsidR="000F5E5D" w:rsidRPr="000F5E5D">
        <w:t>exhibit</w:t>
      </w:r>
      <w:r w:rsidR="000F5E5D">
        <w:t xml:space="preserve"> mostly </w:t>
      </w:r>
      <w:r w:rsidR="000F5E5D" w:rsidRPr="00161282">
        <w:rPr>
          <w:i/>
        </w:rPr>
        <w:t>d</w:t>
      </w:r>
      <w:r w:rsidR="000F5E5D">
        <w:t xml:space="preserve">-orbital character (the </w:t>
      </w:r>
      <w:r w:rsidR="000F5E5D">
        <w:rPr>
          <w:rFonts w:ascii="Cambria" w:hAnsi="Cambria"/>
        </w:rPr>
        <w:t>σ</w:t>
      </w:r>
      <w:r w:rsidR="000F5E5D">
        <w:t>*</w:t>
      </w:r>
      <w:r w:rsidR="000F5E5D">
        <w:rPr>
          <w:vertAlign w:val="superscript"/>
        </w:rPr>
        <w:t xml:space="preserve"> </w:t>
      </w:r>
      <w:r w:rsidR="000F5E5D">
        <w:t xml:space="preserve">orbitals are closest in energy to the atomic </w:t>
      </w:r>
      <w:r w:rsidR="000F5E5D">
        <w:rPr>
          <w:i/>
        </w:rPr>
        <w:t>d</w:t>
      </w:r>
      <w:r w:rsidR="000F5E5D">
        <w:t xml:space="preserve">-orbitals of the metal and therefore most of the electron density in those MOs is centered on the metal atom) </w:t>
      </w:r>
      <w:proofErr w:type="gramStart"/>
      <w:r w:rsidR="000F5E5D">
        <w:t>but</w:t>
      </w:r>
      <w:proofErr w:type="gramEnd"/>
      <w:r w:rsidR="000F5E5D">
        <w:t xml:space="preserve"> that the splitting diagram also contains the HOMO and LUMO of the molecule. Therefore, any chemistry that occurs will directly affect the </w:t>
      </w:r>
      <w:r w:rsidR="000F5E5D" w:rsidRPr="00161282">
        <w:rPr>
          <w:i/>
        </w:rPr>
        <w:t>d</w:t>
      </w:r>
      <w:r w:rsidR="000F5E5D">
        <w:t>-orbital splitting diagram of the molecule.</w:t>
      </w:r>
    </w:p>
    <w:p w14:paraId="4CF7FF1D" w14:textId="45840CC1" w:rsidR="00FA09BD" w:rsidRPr="00FA09BD" w:rsidRDefault="00FA09BD" w:rsidP="009311DE">
      <w:pPr>
        <w:rPr>
          <w:b/>
          <w:sz w:val="28"/>
          <w:szCs w:val="28"/>
        </w:rPr>
      </w:pPr>
      <w:r w:rsidRPr="00FA09BD">
        <w:rPr>
          <w:b/>
          <w:sz w:val="28"/>
          <w:szCs w:val="28"/>
        </w:rPr>
        <w:t>Legend:</w:t>
      </w:r>
    </w:p>
    <w:p w14:paraId="7BF9B248" w14:textId="2259E21C" w:rsidR="009872C3" w:rsidRDefault="002A53A1" w:rsidP="00D304F5">
      <w:pPr>
        <w:jc w:val="both"/>
      </w:pPr>
      <w:r w:rsidRPr="002A53A1">
        <w:rPr>
          <w:b/>
        </w:rPr>
        <w:t>Figure 1</w:t>
      </w:r>
      <w:r>
        <w:rPr>
          <w:b/>
        </w:rPr>
        <w:t xml:space="preserve">. </w:t>
      </w:r>
      <w:proofErr w:type="gramStart"/>
      <w:r w:rsidR="00742A59">
        <w:t>MO diagram of F</w:t>
      </w:r>
      <w:r w:rsidR="00742A59">
        <w:rPr>
          <w:vertAlign w:val="subscript"/>
        </w:rPr>
        <w:t>2</w:t>
      </w:r>
      <w:r>
        <w:t>.</w:t>
      </w:r>
      <w:proofErr w:type="gramEnd"/>
    </w:p>
    <w:p w14:paraId="255BD463" w14:textId="56C61609" w:rsidR="003D35C1" w:rsidRPr="008E7DCB" w:rsidRDefault="003D35C1" w:rsidP="00D304F5">
      <w:pPr>
        <w:jc w:val="both"/>
      </w:pPr>
      <w:r w:rsidRPr="00C14695">
        <w:rPr>
          <w:b/>
        </w:rPr>
        <w:t>Figure 2.</w:t>
      </w:r>
      <w:r w:rsidRPr="00C14695">
        <w:t xml:space="preserve"> </w:t>
      </w:r>
      <w:r w:rsidR="0058083F" w:rsidRPr="00C14695">
        <w:t>Linear combination of ligand atomic orbitals of [</w:t>
      </w:r>
      <w:proofErr w:type="gramStart"/>
      <w:r w:rsidR="0058083F" w:rsidRPr="00C14695">
        <w:t>Co(</w:t>
      </w:r>
      <w:proofErr w:type="gramEnd"/>
      <w:r w:rsidR="0058083F" w:rsidRPr="00C14695">
        <w:t>NH</w:t>
      </w:r>
      <w:r w:rsidR="0058083F" w:rsidRPr="00C14695">
        <w:rPr>
          <w:vertAlign w:val="subscript"/>
        </w:rPr>
        <w:t>3</w:t>
      </w:r>
      <w:r w:rsidR="0058083F" w:rsidRPr="00C14695">
        <w:t>)</w:t>
      </w:r>
      <w:r w:rsidR="0058083F" w:rsidRPr="00C14695">
        <w:rPr>
          <w:vertAlign w:val="subscript"/>
        </w:rPr>
        <w:t>6</w:t>
      </w:r>
      <w:r w:rsidR="0058083F" w:rsidRPr="00C14695">
        <w:t>]Cl</w:t>
      </w:r>
      <w:r w:rsidR="0058083F" w:rsidRPr="00C14695">
        <w:rPr>
          <w:vertAlign w:val="subscript"/>
        </w:rPr>
        <w:t>3</w:t>
      </w:r>
      <w:r w:rsidRPr="00C14695">
        <w:t>.</w:t>
      </w:r>
    </w:p>
    <w:p w14:paraId="72CF44C9" w14:textId="5F24A9D7" w:rsidR="005C4EA7" w:rsidRDefault="005C4EA7" w:rsidP="00D304F5">
      <w:pPr>
        <w:jc w:val="both"/>
      </w:pPr>
      <w:r w:rsidRPr="00995FC2">
        <w:rPr>
          <w:b/>
        </w:rPr>
        <w:t>Figure 3.</w:t>
      </w:r>
      <w:r w:rsidRPr="00995FC2">
        <w:t xml:space="preserve"> </w:t>
      </w:r>
      <w:r w:rsidR="006233F4" w:rsidRPr="00995FC2">
        <w:t>MO diagram for [</w:t>
      </w:r>
      <w:proofErr w:type="gramStart"/>
      <w:r w:rsidR="006233F4" w:rsidRPr="00995FC2">
        <w:t>Co(</w:t>
      </w:r>
      <w:proofErr w:type="gramEnd"/>
      <w:r w:rsidR="006233F4" w:rsidRPr="00995FC2">
        <w:t>NH</w:t>
      </w:r>
      <w:r w:rsidR="006233F4" w:rsidRPr="00995FC2">
        <w:rPr>
          <w:vertAlign w:val="subscript"/>
        </w:rPr>
        <w:t>3</w:t>
      </w:r>
      <w:r w:rsidR="006233F4" w:rsidRPr="00995FC2">
        <w:t>)</w:t>
      </w:r>
      <w:r w:rsidR="006233F4" w:rsidRPr="00995FC2">
        <w:rPr>
          <w:vertAlign w:val="subscript"/>
        </w:rPr>
        <w:t>6</w:t>
      </w:r>
      <w:r w:rsidR="006233F4" w:rsidRPr="00995FC2">
        <w:t>]Cl</w:t>
      </w:r>
      <w:r w:rsidR="006233F4" w:rsidRPr="00995FC2">
        <w:rPr>
          <w:vertAlign w:val="subscript"/>
        </w:rPr>
        <w:t>3</w:t>
      </w:r>
      <w:r w:rsidR="006233F4" w:rsidRPr="00995FC2">
        <w:t>.</w:t>
      </w:r>
    </w:p>
    <w:p w14:paraId="04897D61" w14:textId="6540A36A" w:rsidR="007500BF" w:rsidRPr="007500BF" w:rsidRDefault="00B56C06" w:rsidP="00D304F5">
      <w:pPr>
        <w:jc w:val="both"/>
      </w:pPr>
      <w:r w:rsidRPr="00C14695">
        <w:rPr>
          <w:b/>
        </w:rPr>
        <w:t>Figure 4.</w:t>
      </w:r>
      <w:r w:rsidRPr="00C14695">
        <w:t xml:space="preserve"> </w:t>
      </w:r>
      <w:r w:rsidR="006233F4" w:rsidRPr="00C14695">
        <w:rPr>
          <w:rFonts w:ascii="Cambria" w:hAnsi="Cambria"/>
        </w:rPr>
        <w:t xml:space="preserve">The </w:t>
      </w:r>
      <w:r w:rsidR="006233F4" w:rsidRPr="00C14695">
        <w:rPr>
          <w:rFonts w:ascii="Cambria" w:hAnsi="Cambria"/>
          <w:i/>
        </w:rPr>
        <w:t>d</w:t>
      </w:r>
      <w:r w:rsidR="006233F4" w:rsidRPr="00C14695">
        <w:rPr>
          <w:rFonts w:ascii="Cambria" w:hAnsi="Cambria"/>
        </w:rPr>
        <w:t xml:space="preserve">-orbital splitting diagrams for the point groups </w:t>
      </w:r>
      <w:r w:rsidR="006233F4" w:rsidRPr="00C14695">
        <w:rPr>
          <w:rFonts w:ascii="Cambria" w:hAnsi="Cambria"/>
          <w:i/>
        </w:rPr>
        <w:t>T</w:t>
      </w:r>
      <w:r w:rsidR="006233F4" w:rsidRPr="00C14695">
        <w:rPr>
          <w:rFonts w:ascii="Cambria" w:hAnsi="Cambria"/>
          <w:vertAlign w:val="subscript"/>
        </w:rPr>
        <w:t>d</w:t>
      </w:r>
      <w:r w:rsidR="006233F4" w:rsidRPr="00C14695">
        <w:rPr>
          <w:rFonts w:ascii="Cambria" w:hAnsi="Cambria"/>
        </w:rPr>
        <w:t xml:space="preserve"> (tetrahedral) and </w:t>
      </w:r>
      <w:r w:rsidR="006233F4" w:rsidRPr="00C14695">
        <w:rPr>
          <w:rFonts w:ascii="Cambria" w:hAnsi="Cambria"/>
          <w:i/>
        </w:rPr>
        <w:t>D</w:t>
      </w:r>
      <w:r w:rsidR="006233F4" w:rsidRPr="00C14695">
        <w:rPr>
          <w:rFonts w:ascii="Cambria" w:hAnsi="Cambria"/>
          <w:vertAlign w:val="subscript"/>
        </w:rPr>
        <w:t>4h</w:t>
      </w:r>
      <w:r w:rsidR="006233F4" w:rsidRPr="00C14695">
        <w:rPr>
          <w:rFonts w:ascii="Cambria" w:hAnsi="Cambria"/>
        </w:rPr>
        <w:t xml:space="preserve"> (square planar).</w:t>
      </w:r>
    </w:p>
    <w:p w14:paraId="7881E4E6" w14:textId="7AD38C9B" w:rsidR="00B56C06" w:rsidRDefault="007500BF" w:rsidP="00D304F5">
      <w:pPr>
        <w:jc w:val="both"/>
      </w:pPr>
      <w:r w:rsidRPr="007500BF">
        <w:rPr>
          <w:b/>
        </w:rPr>
        <w:t>Figure 5.</w:t>
      </w:r>
      <w:r>
        <w:t xml:space="preserve"> </w:t>
      </w:r>
      <w:r w:rsidR="005570BC">
        <w:t xml:space="preserve">Synthesis of </w:t>
      </w:r>
      <w:proofErr w:type="gramStart"/>
      <w:r w:rsidR="005570BC">
        <w:t>Ni</w:t>
      </w:r>
      <w:r w:rsidR="00C36298">
        <w:t>(</w:t>
      </w:r>
      <w:proofErr w:type="spellStart"/>
      <w:proofErr w:type="gramEnd"/>
      <w:r w:rsidR="00C36298">
        <w:t>dppf</w:t>
      </w:r>
      <w:proofErr w:type="spellEnd"/>
      <w:r w:rsidR="00C36298">
        <w:t>)</w:t>
      </w:r>
      <w:r w:rsidR="005570BC">
        <w:t>Cl</w:t>
      </w:r>
      <w:r w:rsidR="005570BC">
        <w:rPr>
          <w:vertAlign w:val="subscript"/>
        </w:rPr>
        <w:t>2</w:t>
      </w:r>
      <w:r w:rsidR="005570BC">
        <w:t>.</w:t>
      </w:r>
    </w:p>
    <w:p w14:paraId="0A19E67A" w14:textId="57EEAB5A" w:rsidR="005570BC" w:rsidRPr="005570BC" w:rsidRDefault="005570BC" w:rsidP="00D304F5">
      <w:pPr>
        <w:jc w:val="both"/>
        <w:rPr>
          <w:vertAlign w:val="subscript"/>
        </w:rPr>
      </w:pPr>
      <w:r w:rsidRPr="005570BC">
        <w:rPr>
          <w:b/>
        </w:rPr>
        <w:t>Figure 6.</w:t>
      </w:r>
      <w:r w:rsidR="00C36298">
        <w:t xml:space="preserve"> Synthesis of </w:t>
      </w:r>
      <w:proofErr w:type="spellStart"/>
      <w:proofErr w:type="gramStart"/>
      <w:r>
        <w:t>Pd</w:t>
      </w:r>
      <w:proofErr w:type="spellEnd"/>
      <w:r w:rsidR="00C36298">
        <w:t>(</w:t>
      </w:r>
      <w:proofErr w:type="spellStart"/>
      <w:proofErr w:type="gramEnd"/>
      <w:r w:rsidR="00C36298">
        <w:t>dppf</w:t>
      </w:r>
      <w:proofErr w:type="spellEnd"/>
      <w:r w:rsidR="00C36298">
        <w:t>)</w:t>
      </w:r>
      <w:r>
        <w:t>Cl</w:t>
      </w:r>
      <w:r>
        <w:rPr>
          <w:vertAlign w:val="subscript"/>
        </w:rPr>
        <w:t>2</w:t>
      </w:r>
      <w:r w:rsidRPr="005570BC">
        <w:t>.</w:t>
      </w:r>
    </w:p>
    <w:p w14:paraId="1900E991" w14:textId="530D2F10" w:rsidR="00D5798D" w:rsidRPr="0024033C" w:rsidRDefault="00D5798D" w:rsidP="009311DE">
      <w:pPr>
        <w:rPr>
          <w:b/>
          <w:sz w:val="28"/>
          <w:szCs w:val="28"/>
        </w:rPr>
      </w:pPr>
      <w:r w:rsidRPr="0024033C">
        <w:rPr>
          <w:b/>
          <w:sz w:val="28"/>
          <w:szCs w:val="28"/>
        </w:rPr>
        <w:t>References</w:t>
      </w:r>
    </w:p>
    <w:sectPr w:rsidR="00D5798D" w:rsidRPr="0024033C" w:rsidSect="000331A6">
      <w:endnotePr>
        <w:numFmt w:val="decimal"/>
      </w:end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7" w:author="Helene Kuhn" w:date="2017-04-14T15:33:00Z" w:initials="HK">
    <w:p w14:paraId="23C1C162" w14:textId="67511AD1" w:rsidR="00B32330" w:rsidRDefault="00B32330">
      <w:pPr>
        <w:pStyle w:val="CommentText"/>
      </w:pPr>
      <w:r>
        <w:rPr>
          <w:rStyle w:val="CommentReference"/>
        </w:rPr>
        <w:annotationRef/>
      </w:r>
      <w:r>
        <w:t>I am just wondering, heating a water bath to 90 deg. Celsius for over two hours, doesn’t it evaporate rather quickly? Why don’t you use an oil bath? Is it something safety related?</w:t>
      </w:r>
    </w:p>
  </w:comment>
  <w:comment w:id="30" w:author="Powers, Tamara M" w:date="2017-03-09T13:30:00Z" w:initials="PTM">
    <w:p w14:paraId="2227F4D2" w14:textId="1BB5B1BC" w:rsidR="00B32330" w:rsidRDefault="00B32330">
      <w:pPr>
        <w:pStyle w:val="CommentText"/>
      </w:pPr>
      <w:r>
        <w:rPr>
          <w:rStyle w:val="CommentReference"/>
        </w:rPr>
        <w:annotationRef/>
      </w:r>
      <w:r>
        <w:t>Spectra will be provided on day of filming</w:t>
      </w:r>
    </w:p>
  </w:comment>
  <w:comment w:id="31" w:author="Powers, Tamara M" w:date="2017-03-09T13:46:00Z" w:initials="PTM">
    <w:p w14:paraId="6DE74395" w14:textId="36FC29E0" w:rsidR="00B32330" w:rsidRDefault="00B32330">
      <w:pPr>
        <w:pStyle w:val="CommentText"/>
      </w:pPr>
      <w:r>
        <w:rPr>
          <w:rStyle w:val="CommentReference"/>
        </w:rPr>
        <w:annotationRef/>
      </w:r>
      <w:r>
        <w:t>These values may change depending on what we do the day of filming.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475F67" w15:done="0"/>
  <w15:commentEx w15:paraId="69214681" w15:paraIdParent="31475F67" w15:done="0"/>
  <w15:commentEx w15:paraId="4693CBB2" w15:done="0"/>
  <w15:commentEx w15:paraId="7DF4BC11" w15:paraIdParent="4693CBB2" w15:done="0"/>
  <w15:commentEx w15:paraId="70DA645E" w15:paraIdParent="4693CBB2" w15:done="0"/>
  <w15:commentEx w15:paraId="5B9CDAFA" w15:done="0"/>
  <w15:commentEx w15:paraId="64A7FF9A" w15:done="0"/>
  <w15:commentEx w15:paraId="40E0C4D5" w15:done="0"/>
  <w15:commentEx w15:paraId="6D4E85A3" w15:done="0"/>
  <w15:commentEx w15:paraId="2227F4D2" w15:done="0"/>
  <w15:commentEx w15:paraId="6DE74395"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06814C" w14:textId="77777777" w:rsidR="00B32330" w:rsidRDefault="00B32330" w:rsidP="0041698E">
      <w:pPr>
        <w:spacing w:after="0"/>
      </w:pPr>
      <w:r>
        <w:separator/>
      </w:r>
    </w:p>
  </w:endnote>
  <w:endnote w:type="continuationSeparator" w:id="0">
    <w:p w14:paraId="7386BFA6" w14:textId="77777777" w:rsidR="00B32330" w:rsidRDefault="00B32330" w:rsidP="0041698E">
      <w:pPr>
        <w:spacing w:after="0"/>
      </w:pPr>
      <w:r>
        <w:continuationSeparator/>
      </w:r>
    </w:p>
  </w:endnote>
  <w:endnote w:id="1">
    <w:p w14:paraId="73B6DAD2" w14:textId="77777777" w:rsidR="00F47942" w:rsidRPr="00C36298" w:rsidRDefault="00F47942" w:rsidP="00F47942">
      <w:pPr>
        <w:widowControl w:val="0"/>
        <w:autoSpaceDE w:val="0"/>
        <w:autoSpaceDN w:val="0"/>
        <w:adjustRightInd w:val="0"/>
        <w:spacing w:after="0"/>
        <w:rPr>
          <w:rFonts w:cs="Tahoma"/>
          <w:color w:val="131313"/>
        </w:rPr>
      </w:pPr>
      <w:r>
        <w:rPr>
          <w:rStyle w:val="EndnoteReference"/>
        </w:rPr>
        <w:endnoteRef/>
      </w:r>
      <w:r>
        <w:t xml:space="preserve"> </w:t>
      </w:r>
      <w:proofErr w:type="spellStart"/>
      <w:r w:rsidRPr="00B024A1">
        <w:t>Corain</w:t>
      </w:r>
      <w:proofErr w:type="spellEnd"/>
      <w:r w:rsidRPr="00B024A1">
        <w:t xml:space="preserve">, B.; </w:t>
      </w:r>
      <w:proofErr w:type="spellStart"/>
      <w:r w:rsidRPr="00B024A1">
        <w:t>Longato</w:t>
      </w:r>
      <w:proofErr w:type="spellEnd"/>
      <w:r w:rsidRPr="00B024A1">
        <w:t xml:space="preserve">, B.; </w:t>
      </w:r>
      <w:proofErr w:type="spellStart"/>
      <w:r w:rsidRPr="00B024A1">
        <w:t>Favero</w:t>
      </w:r>
      <w:proofErr w:type="spellEnd"/>
      <w:r w:rsidRPr="00B024A1">
        <w:t xml:space="preserve">, G. </w:t>
      </w:r>
      <w:proofErr w:type="spellStart"/>
      <w:r w:rsidRPr="00B024A1">
        <w:t>Heteropolymetallic</w:t>
      </w:r>
      <w:proofErr w:type="spellEnd"/>
      <w:r w:rsidRPr="00B024A1">
        <w:t xml:space="preserve"> Complexes of 1,1’-Bis(</w:t>
      </w:r>
      <w:proofErr w:type="spellStart"/>
      <w:proofErr w:type="gramStart"/>
      <w:r w:rsidRPr="00B024A1">
        <w:t>diphenylphosphino</w:t>
      </w:r>
      <w:proofErr w:type="spellEnd"/>
      <w:r w:rsidRPr="00B024A1">
        <w:t>)</w:t>
      </w:r>
      <w:proofErr w:type="spellStart"/>
      <w:r w:rsidRPr="00B024A1">
        <w:t>ferrocene</w:t>
      </w:r>
      <w:proofErr w:type="spellEnd"/>
      <w:proofErr w:type="gramEnd"/>
      <w:r w:rsidRPr="00B024A1">
        <w:t xml:space="preserve"> (</w:t>
      </w:r>
      <w:proofErr w:type="spellStart"/>
      <w:r w:rsidRPr="00B024A1">
        <w:t>dppf</w:t>
      </w:r>
      <w:proofErr w:type="spellEnd"/>
      <w:r w:rsidRPr="00B024A1">
        <w:t xml:space="preserve">). </w:t>
      </w:r>
      <w:proofErr w:type="gramStart"/>
      <w:r w:rsidRPr="00B024A1">
        <w:t>III*.</w:t>
      </w:r>
      <w:proofErr w:type="gramEnd"/>
      <w:r w:rsidRPr="00B024A1">
        <w:t xml:space="preserve"> Comparative Physicochemical Properties of (</w:t>
      </w:r>
      <w:proofErr w:type="spellStart"/>
      <w:proofErr w:type="gramStart"/>
      <w:r w:rsidRPr="00B024A1">
        <w:t>dppf</w:t>
      </w:r>
      <w:proofErr w:type="spellEnd"/>
      <w:r w:rsidRPr="00B024A1">
        <w:t>)MCl</w:t>
      </w:r>
      <w:r w:rsidRPr="00B024A1">
        <w:rPr>
          <w:vertAlign w:val="subscript"/>
        </w:rPr>
        <w:t>2</w:t>
      </w:r>
      <w:proofErr w:type="gramEnd"/>
      <w:r w:rsidRPr="00B024A1">
        <w:t xml:space="preserve"> (M = Co, Ni, </w:t>
      </w:r>
      <w:proofErr w:type="spellStart"/>
      <w:r w:rsidRPr="00B024A1">
        <w:t>Pd</w:t>
      </w:r>
      <w:proofErr w:type="spellEnd"/>
      <w:r w:rsidRPr="00B024A1">
        <w:t xml:space="preserve">, </w:t>
      </w:r>
      <w:proofErr w:type="spellStart"/>
      <w:r w:rsidRPr="00B024A1">
        <w:t>Pt</w:t>
      </w:r>
      <w:proofErr w:type="spellEnd"/>
      <w:r w:rsidRPr="00B024A1">
        <w:t xml:space="preserve">, Zn, Cd, Hg). </w:t>
      </w:r>
      <w:proofErr w:type="spellStart"/>
      <w:r w:rsidRPr="00B024A1">
        <w:rPr>
          <w:rFonts w:eastAsia="Times New Roman" w:cs="Segoe UI"/>
          <w:i/>
          <w:color w:val="212121"/>
        </w:rPr>
        <w:t>Inorg</w:t>
      </w:r>
      <w:proofErr w:type="spellEnd"/>
      <w:r w:rsidRPr="00B024A1">
        <w:rPr>
          <w:rFonts w:eastAsia="Times New Roman" w:cs="Segoe UI"/>
          <w:i/>
          <w:color w:val="212121"/>
        </w:rPr>
        <w:t xml:space="preserve">. </w:t>
      </w:r>
      <w:proofErr w:type="spellStart"/>
      <w:r w:rsidRPr="00B024A1">
        <w:rPr>
          <w:rFonts w:eastAsia="Times New Roman" w:cs="Segoe UI"/>
          <w:i/>
          <w:color w:val="212121"/>
        </w:rPr>
        <w:t>Chim</w:t>
      </w:r>
      <w:proofErr w:type="spellEnd"/>
      <w:r w:rsidRPr="00B024A1">
        <w:rPr>
          <w:rFonts w:eastAsia="Times New Roman" w:cs="Segoe UI"/>
          <w:i/>
          <w:color w:val="212121"/>
        </w:rPr>
        <w:t xml:space="preserve">. </w:t>
      </w:r>
      <w:proofErr w:type="spellStart"/>
      <w:r w:rsidRPr="00B024A1">
        <w:rPr>
          <w:rFonts w:eastAsia="Times New Roman" w:cs="Segoe UI"/>
          <w:i/>
          <w:color w:val="212121"/>
        </w:rPr>
        <w:t>Acta</w:t>
      </w:r>
      <w:proofErr w:type="spellEnd"/>
      <w:r w:rsidRPr="00B024A1">
        <w:rPr>
          <w:rFonts w:eastAsia="Times New Roman" w:cs="Segoe UI"/>
          <w:color w:val="212121"/>
        </w:rPr>
        <w:t xml:space="preserve">. </w:t>
      </w:r>
      <w:proofErr w:type="gramStart"/>
      <w:r w:rsidRPr="00B024A1">
        <w:rPr>
          <w:rFonts w:eastAsia="Times New Roman" w:cs="Segoe UI"/>
          <w:b/>
          <w:color w:val="212121"/>
        </w:rPr>
        <w:t>1989</w:t>
      </w:r>
      <w:r w:rsidRPr="00B024A1">
        <w:rPr>
          <w:rFonts w:eastAsia="Times New Roman" w:cs="Segoe UI"/>
          <w:color w:val="212121"/>
        </w:rPr>
        <w:t xml:space="preserve">, </w:t>
      </w:r>
      <w:r w:rsidRPr="00B024A1">
        <w:rPr>
          <w:rFonts w:eastAsia="Times New Roman" w:cs="Segoe UI"/>
          <w:i/>
          <w:color w:val="212121"/>
        </w:rPr>
        <w:t>157</w:t>
      </w:r>
      <w:r w:rsidRPr="00B024A1">
        <w:rPr>
          <w:rFonts w:eastAsia="Times New Roman" w:cs="Segoe UI"/>
          <w:color w:val="212121"/>
        </w:rPr>
        <w:t>, 259-266.</w:t>
      </w:r>
      <w:proofErr w:type="gramEnd"/>
    </w:p>
  </w:endnote>
  <w:endnote w:id="2">
    <w:p w14:paraId="17F57F82" w14:textId="7A8C435C" w:rsidR="00B32330" w:rsidRPr="00C36298" w:rsidDel="00F47942" w:rsidRDefault="00B32330" w:rsidP="00161282">
      <w:pPr>
        <w:widowControl w:val="0"/>
        <w:autoSpaceDE w:val="0"/>
        <w:autoSpaceDN w:val="0"/>
        <w:adjustRightInd w:val="0"/>
        <w:spacing w:after="0"/>
        <w:rPr>
          <w:del w:id="26" w:author="Helene Kuhn" w:date="2017-04-14T15:41:00Z"/>
          <w:rFonts w:cs="Tahoma"/>
          <w:color w:val="131313"/>
        </w:rPr>
      </w:pPr>
    </w:p>
  </w:endnote>
  <w:endnote w:id="3">
    <w:p w14:paraId="4D592B2E" w14:textId="77777777" w:rsidR="00B32330" w:rsidRPr="0094392E" w:rsidRDefault="00B32330" w:rsidP="000169C3">
      <w:pPr>
        <w:pStyle w:val="EndnoteText"/>
      </w:pPr>
      <w:r>
        <w:rPr>
          <w:rStyle w:val="EndnoteReference"/>
        </w:rPr>
        <w:endnoteRef/>
      </w:r>
      <w:r>
        <w:t xml:space="preserve"> Cullen, W. R.; Einstein, F. W. B.; Jones, T.; Kim, T</w:t>
      </w:r>
      <w:proofErr w:type="gramStart"/>
      <w:r>
        <w:t>.-</w:t>
      </w:r>
      <w:proofErr w:type="gramEnd"/>
      <w:r>
        <w:t xml:space="preserve">J. </w:t>
      </w:r>
      <w:r w:rsidRPr="009A2D81">
        <w:rPr>
          <w:bCs/>
        </w:rPr>
        <w:t>Structures of three hydrogenation catalysts [(P-P)Rh(NBD)]ClO</w:t>
      </w:r>
      <w:r w:rsidRPr="00920514">
        <w:rPr>
          <w:bCs/>
          <w:vertAlign w:val="subscript"/>
        </w:rPr>
        <w:t>4</w:t>
      </w:r>
      <w:r w:rsidRPr="009A2D81">
        <w:rPr>
          <w:bCs/>
        </w:rPr>
        <w:t xml:space="preserve"> and some comparative rate studies where </w:t>
      </w:r>
      <w:r>
        <w:rPr>
          <w:bCs/>
        </w:rPr>
        <w:t>(P-P) = (η</w:t>
      </w:r>
      <w:r w:rsidRPr="00920514">
        <w:rPr>
          <w:bCs/>
          <w:vertAlign w:val="superscript"/>
        </w:rPr>
        <w:t>5</w:t>
      </w:r>
      <w:r>
        <w:rPr>
          <w:bCs/>
        </w:rPr>
        <w:t>-R</w:t>
      </w:r>
      <w:r w:rsidRPr="00920514">
        <w:rPr>
          <w:bCs/>
          <w:vertAlign w:val="subscript"/>
        </w:rPr>
        <w:t>1</w:t>
      </w:r>
      <w:r>
        <w:rPr>
          <w:bCs/>
        </w:rPr>
        <w:t>R</w:t>
      </w:r>
      <w:r w:rsidRPr="00920514">
        <w:rPr>
          <w:bCs/>
          <w:vertAlign w:val="subscript"/>
        </w:rPr>
        <w:t>2</w:t>
      </w:r>
      <w:r>
        <w:rPr>
          <w:bCs/>
        </w:rPr>
        <w:t>PC</w:t>
      </w:r>
      <w:r w:rsidRPr="00920514">
        <w:rPr>
          <w:bCs/>
          <w:vertAlign w:val="subscript"/>
        </w:rPr>
        <w:t>5</w:t>
      </w:r>
      <w:r>
        <w:rPr>
          <w:bCs/>
        </w:rPr>
        <w:t>H</w:t>
      </w:r>
      <w:r w:rsidRPr="00920514">
        <w:rPr>
          <w:bCs/>
          <w:vertAlign w:val="subscript"/>
        </w:rPr>
        <w:t>4</w:t>
      </w:r>
      <w:r>
        <w:rPr>
          <w:bCs/>
        </w:rPr>
        <w:t>)(η</w:t>
      </w:r>
      <w:r w:rsidRPr="00920514">
        <w:rPr>
          <w:bCs/>
          <w:vertAlign w:val="superscript"/>
        </w:rPr>
        <w:t>5</w:t>
      </w:r>
      <w:r w:rsidRPr="009A2D81">
        <w:rPr>
          <w:bCs/>
        </w:rPr>
        <w:t>-R</w:t>
      </w:r>
      <w:r w:rsidRPr="00920514">
        <w:rPr>
          <w:bCs/>
          <w:vertAlign w:val="subscript"/>
        </w:rPr>
        <w:t>3</w:t>
      </w:r>
      <w:r w:rsidRPr="009A2D81">
        <w:rPr>
          <w:bCs/>
        </w:rPr>
        <w:t>R</w:t>
      </w:r>
      <w:r w:rsidRPr="00920514">
        <w:rPr>
          <w:bCs/>
          <w:vertAlign w:val="subscript"/>
        </w:rPr>
        <w:t>4</w:t>
      </w:r>
      <w:r w:rsidRPr="009A2D81">
        <w:rPr>
          <w:bCs/>
        </w:rPr>
        <w:t>PC</w:t>
      </w:r>
      <w:r w:rsidRPr="00920514">
        <w:rPr>
          <w:bCs/>
          <w:vertAlign w:val="subscript"/>
        </w:rPr>
        <w:t>5</w:t>
      </w:r>
      <w:r w:rsidRPr="009A2D81">
        <w:rPr>
          <w:bCs/>
        </w:rPr>
        <w:t>H</w:t>
      </w:r>
      <w:r w:rsidRPr="00920514">
        <w:rPr>
          <w:bCs/>
          <w:vertAlign w:val="subscript"/>
        </w:rPr>
        <w:t>4</w:t>
      </w:r>
      <w:r w:rsidRPr="009A2D81">
        <w:rPr>
          <w:bCs/>
        </w:rPr>
        <w:t>)Fe (R</w:t>
      </w:r>
      <w:r w:rsidRPr="00920514">
        <w:rPr>
          <w:bCs/>
          <w:vertAlign w:val="subscript"/>
        </w:rPr>
        <w:t>1</w:t>
      </w:r>
      <w:r w:rsidRPr="009A2D81">
        <w:rPr>
          <w:bCs/>
        </w:rPr>
        <w:t xml:space="preserve"> = R</w:t>
      </w:r>
      <w:r w:rsidRPr="00920514">
        <w:rPr>
          <w:bCs/>
          <w:vertAlign w:val="subscript"/>
        </w:rPr>
        <w:t>2</w:t>
      </w:r>
      <w:r w:rsidRPr="009A2D81">
        <w:rPr>
          <w:bCs/>
        </w:rPr>
        <w:t xml:space="preserve"> = R</w:t>
      </w:r>
      <w:r w:rsidRPr="00920514">
        <w:rPr>
          <w:bCs/>
          <w:vertAlign w:val="subscript"/>
        </w:rPr>
        <w:t>3</w:t>
      </w:r>
      <w:r w:rsidRPr="009A2D81">
        <w:rPr>
          <w:bCs/>
        </w:rPr>
        <w:t xml:space="preserve"> = R</w:t>
      </w:r>
      <w:r w:rsidRPr="00920514">
        <w:rPr>
          <w:bCs/>
          <w:vertAlign w:val="subscript"/>
        </w:rPr>
        <w:t>4</w:t>
      </w:r>
      <w:r w:rsidRPr="009A2D81">
        <w:rPr>
          <w:bCs/>
        </w:rPr>
        <w:t xml:space="preserve"> = </w:t>
      </w:r>
      <w:proofErr w:type="spellStart"/>
      <w:r w:rsidRPr="009A2D81">
        <w:rPr>
          <w:bCs/>
        </w:rPr>
        <w:t>Ph</w:t>
      </w:r>
      <w:proofErr w:type="spellEnd"/>
      <w:r w:rsidRPr="009A2D81">
        <w:rPr>
          <w:bCs/>
        </w:rPr>
        <w:t>; R</w:t>
      </w:r>
      <w:r w:rsidRPr="00920514">
        <w:rPr>
          <w:bCs/>
          <w:vertAlign w:val="subscript"/>
        </w:rPr>
        <w:t>1</w:t>
      </w:r>
      <w:r w:rsidRPr="009A2D81">
        <w:rPr>
          <w:bCs/>
        </w:rPr>
        <w:t xml:space="preserve"> = R</w:t>
      </w:r>
      <w:r w:rsidRPr="00920514">
        <w:rPr>
          <w:bCs/>
          <w:vertAlign w:val="subscript"/>
        </w:rPr>
        <w:t>2</w:t>
      </w:r>
      <w:r w:rsidRPr="009A2D81">
        <w:rPr>
          <w:bCs/>
        </w:rPr>
        <w:t xml:space="preserve"> = </w:t>
      </w:r>
      <w:proofErr w:type="spellStart"/>
      <w:r w:rsidRPr="009A2D81">
        <w:rPr>
          <w:bCs/>
        </w:rPr>
        <w:t>Ph</w:t>
      </w:r>
      <w:proofErr w:type="spellEnd"/>
      <w:r w:rsidRPr="009A2D81">
        <w:rPr>
          <w:bCs/>
        </w:rPr>
        <w:t>, R</w:t>
      </w:r>
      <w:r w:rsidRPr="00920514">
        <w:rPr>
          <w:bCs/>
          <w:vertAlign w:val="subscript"/>
        </w:rPr>
        <w:t>3</w:t>
      </w:r>
      <w:r w:rsidRPr="009A2D81">
        <w:rPr>
          <w:bCs/>
        </w:rPr>
        <w:t xml:space="preserve"> = R</w:t>
      </w:r>
      <w:r w:rsidRPr="00920514">
        <w:rPr>
          <w:bCs/>
          <w:vertAlign w:val="subscript"/>
        </w:rPr>
        <w:t>4</w:t>
      </w:r>
      <w:r w:rsidRPr="009A2D81">
        <w:rPr>
          <w:bCs/>
        </w:rPr>
        <w:t xml:space="preserve"> = CMe</w:t>
      </w:r>
      <w:r w:rsidRPr="00920514">
        <w:rPr>
          <w:bCs/>
          <w:vertAlign w:val="subscript"/>
        </w:rPr>
        <w:t>3</w:t>
      </w:r>
      <w:r w:rsidRPr="009A2D81">
        <w:rPr>
          <w:bCs/>
        </w:rPr>
        <w:t>; R</w:t>
      </w:r>
      <w:r w:rsidRPr="00920514">
        <w:rPr>
          <w:bCs/>
          <w:vertAlign w:val="subscript"/>
        </w:rPr>
        <w:t>1</w:t>
      </w:r>
      <w:r w:rsidRPr="009A2D81">
        <w:rPr>
          <w:bCs/>
        </w:rPr>
        <w:t xml:space="preserve"> = R</w:t>
      </w:r>
      <w:r w:rsidRPr="00920514">
        <w:rPr>
          <w:bCs/>
          <w:vertAlign w:val="subscript"/>
        </w:rPr>
        <w:t>3</w:t>
      </w:r>
      <w:r w:rsidRPr="009A2D81">
        <w:rPr>
          <w:bCs/>
        </w:rPr>
        <w:t xml:space="preserve"> = </w:t>
      </w:r>
      <w:proofErr w:type="spellStart"/>
      <w:r w:rsidRPr="009A2D81">
        <w:rPr>
          <w:bCs/>
        </w:rPr>
        <w:t>Ph</w:t>
      </w:r>
      <w:proofErr w:type="spellEnd"/>
      <w:r w:rsidRPr="009A2D81">
        <w:rPr>
          <w:bCs/>
        </w:rPr>
        <w:t>, R</w:t>
      </w:r>
      <w:r w:rsidRPr="00920514">
        <w:rPr>
          <w:bCs/>
          <w:vertAlign w:val="subscript"/>
        </w:rPr>
        <w:t>2</w:t>
      </w:r>
      <w:r w:rsidRPr="009A2D81">
        <w:rPr>
          <w:bCs/>
        </w:rPr>
        <w:t xml:space="preserve"> = R</w:t>
      </w:r>
      <w:r w:rsidRPr="00920514">
        <w:rPr>
          <w:bCs/>
          <w:vertAlign w:val="subscript"/>
        </w:rPr>
        <w:t>4</w:t>
      </w:r>
      <w:r w:rsidRPr="009A2D81">
        <w:rPr>
          <w:bCs/>
        </w:rPr>
        <w:t xml:space="preserve"> = CMe</w:t>
      </w:r>
      <w:r w:rsidRPr="009A2D81">
        <w:rPr>
          <w:bCs/>
          <w:vertAlign w:val="subscript"/>
        </w:rPr>
        <w:t>3</w:t>
      </w:r>
      <w:r w:rsidRPr="009A2D81">
        <w:rPr>
          <w:bCs/>
        </w:rPr>
        <w:t>)</w:t>
      </w:r>
      <w:r>
        <w:rPr>
          <w:bCs/>
        </w:rPr>
        <w:t xml:space="preserve"> </w:t>
      </w:r>
      <w:r>
        <w:rPr>
          <w:i/>
        </w:rPr>
        <w:t>Organometallics</w:t>
      </w:r>
      <w:r>
        <w:t xml:space="preserve"> </w:t>
      </w:r>
      <w:r>
        <w:rPr>
          <w:b/>
        </w:rPr>
        <w:t>1983</w:t>
      </w:r>
      <w:r>
        <w:t xml:space="preserve">, </w:t>
      </w:r>
      <w:r>
        <w:rPr>
          <w:i/>
        </w:rPr>
        <w:t>4</w:t>
      </w:r>
      <w:r>
        <w:t>, 346-351.</w:t>
      </w:r>
    </w:p>
  </w:endnote>
  <w:endnote w:id="4">
    <w:p w14:paraId="09C9DD20" w14:textId="01BE1957" w:rsidR="00B32330" w:rsidRPr="00B15FA6" w:rsidRDefault="00B32330" w:rsidP="00D85D13">
      <w:pPr>
        <w:widowControl w:val="0"/>
        <w:autoSpaceDE w:val="0"/>
        <w:autoSpaceDN w:val="0"/>
        <w:adjustRightInd w:val="0"/>
        <w:spacing w:after="0"/>
      </w:pPr>
      <w:r>
        <w:rPr>
          <w:rStyle w:val="EndnoteReference"/>
        </w:rPr>
        <w:endnoteRef/>
      </w:r>
      <w:r>
        <w:t xml:space="preserve"> </w:t>
      </w:r>
      <w:proofErr w:type="spellStart"/>
      <w:r>
        <w:t>Colacot</w:t>
      </w:r>
      <w:proofErr w:type="spellEnd"/>
      <w:r>
        <w:t>, T. J.; C</w:t>
      </w:r>
      <w:proofErr w:type="gramStart"/>
      <w:r>
        <w:t>.-</w:t>
      </w:r>
      <w:proofErr w:type="gramEnd"/>
      <w:r>
        <w:t>Olivares, R.; H.-Ortega, S. Synthesis, X-ray, spectroscopic and a preliminary Suzuki coupling screening studies of a complete series of dppfMX</w:t>
      </w:r>
      <w:r>
        <w:rPr>
          <w:vertAlign w:val="subscript"/>
        </w:rPr>
        <w:t>2</w:t>
      </w:r>
      <w:r>
        <w:t xml:space="preserve"> (M = </w:t>
      </w:r>
      <w:proofErr w:type="spellStart"/>
      <w:r>
        <w:t>Pt</w:t>
      </w:r>
      <w:proofErr w:type="spellEnd"/>
      <w:r>
        <w:t xml:space="preserve">, </w:t>
      </w:r>
      <w:proofErr w:type="spellStart"/>
      <w:r>
        <w:t>Pd</w:t>
      </w:r>
      <w:proofErr w:type="spellEnd"/>
      <w:r>
        <w:t xml:space="preserve">; X = </w:t>
      </w:r>
      <w:proofErr w:type="spellStart"/>
      <w:r>
        <w:t>Cl</w:t>
      </w:r>
      <w:proofErr w:type="spellEnd"/>
      <w:r>
        <w:t xml:space="preserve">, Br, I) </w:t>
      </w:r>
      <w:r w:rsidRPr="005C1E6D">
        <w:rPr>
          <w:i/>
        </w:rPr>
        <w:t xml:space="preserve">J. </w:t>
      </w:r>
      <w:proofErr w:type="spellStart"/>
      <w:r w:rsidRPr="005C1E6D">
        <w:rPr>
          <w:i/>
        </w:rPr>
        <w:t>Organomet</w:t>
      </w:r>
      <w:proofErr w:type="spellEnd"/>
      <w:r w:rsidRPr="005C1E6D">
        <w:rPr>
          <w:i/>
        </w:rPr>
        <w:t xml:space="preserve">. </w:t>
      </w:r>
      <w:proofErr w:type="gramStart"/>
      <w:r w:rsidRPr="005C1E6D">
        <w:rPr>
          <w:i/>
        </w:rPr>
        <w:t>Chem.</w:t>
      </w:r>
      <w:r>
        <w:t xml:space="preserve"> </w:t>
      </w:r>
      <w:r w:rsidRPr="00B814E9">
        <w:rPr>
          <w:b/>
        </w:rPr>
        <w:t>2001</w:t>
      </w:r>
      <w:r>
        <w:t xml:space="preserve">, </w:t>
      </w:r>
      <w:r w:rsidRPr="00B814E9">
        <w:rPr>
          <w:i/>
        </w:rPr>
        <w:t>637-639</w:t>
      </w:r>
      <w:r>
        <w:t>, 691-697.</w:t>
      </w:r>
      <w:proofErr w:type="gramEnd"/>
    </w:p>
  </w:endnote>
  <w:endnote w:id="5">
    <w:p w14:paraId="52A31250" w14:textId="2365E6A7" w:rsidR="00B32330" w:rsidRPr="00F043C1" w:rsidRDefault="00B32330" w:rsidP="004A4D96">
      <w:pPr>
        <w:widowControl w:val="0"/>
        <w:autoSpaceDE w:val="0"/>
        <w:autoSpaceDN w:val="0"/>
        <w:adjustRightInd w:val="0"/>
        <w:spacing w:after="0"/>
        <w:rPr>
          <w:rFonts w:ascii="Tahoma" w:hAnsi="Tahoma" w:cs="Tahoma"/>
          <w:color w:val="131313"/>
          <w:sz w:val="22"/>
          <w:szCs w:val="22"/>
        </w:rPr>
      </w:pPr>
      <w:r>
        <w:rPr>
          <w:rStyle w:val="EndnoteReference"/>
        </w:rPr>
        <w:endnoteRef/>
      </w:r>
      <w:r>
        <w:t xml:space="preserve"> </w:t>
      </w:r>
      <w:proofErr w:type="spellStart"/>
      <w:r>
        <w:t>Rudie</w:t>
      </w:r>
      <w:proofErr w:type="spellEnd"/>
      <w:r>
        <w:t xml:space="preserve">, A. W.; Lichtenberg, D. W.; </w:t>
      </w:r>
      <w:proofErr w:type="spellStart"/>
      <w:r>
        <w:t>Katcher</w:t>
      </w:r>
      <w:proofErr w:type="spellEnd"/>
      <w:r>
        <w:t>, M. L.; Davison, A. Comparative Study of 1,1’-bis(</w:t>
      </w:r>
      <w:proofErr w:type="spellStart"/>
      <w:proofErr w:type="gramStart"/>
      <w:r>
        <w:t>diphenylphosphino</w:t>
      </w:r>
      <w:proofErr w:type="spellEnd"/>
      <w:r>
        <w:t>)</w:t>
      </w:r>
      <w:proofErr w:type="spellStart"/>
      <w:r>
        <w:t>cobaltocinium</w:t>
      </w:r>
      <w:proofErr w:type="spellEnd"/>
      <w:proofErr w:type="gramEnd"/>
      <w:r>
        <w:t xml:space="preserve"> </w:t>
      </w:r>
      <w:proofErr w:type="spellStart"/>
      <w:r>
        <w:t>hexafluorophosphate</w:t>
      </w:r>
      <w:proofErr w:type="spellEnd"/>
      <w:r>
        <w:t xml:space="preserve"> and 1,1’-bis(</w:t>
      </w:r>
      <w:proofErr w:type="spellStart"/>
      <w:r>
        <w:t>dipenylphosphino</w:t>
      </w:r>
      <w:proofErr w:type="spellEnd"/>
      <w:r>
        <w:t>)</w:t>
      </w:r>
      <w:proofErr w:type="spellStart"/>
      <w:r>
        <w:t>ferrocene</w:t>
      </w:r>
      <w:proofErr w:type="spellEnd"/>
      <w:r>
        <w:t xml:space="preserve"> as </w:t>
      </w:r>
      <w:proofErr w:type="spellStart"/>
      <w:r>
        <w:t>Bidentate</w:t>
      </w:r>
      <w:proofErr w:type="spellEnd"/>
      <w:r>
        <w:t xml:space="preserve"> Ligands. </w:t>
      </w:r>
      <w:proofErr w:type="spellStart"/>
      <w:r w:rsidRPr="00B814E9">
        <w:rPr>
          <w:i/>
        </w:rPr>
        <w:t>Inorg</w:t>
      </w:r>
      <w:proofErr w:type="spellEnd"/>
      <w:r>
        <w:rPr>
          <w:i/>
        </w:rPr>
        <w:t>.</w:t>
      </w:r>
      <w:r w:rsidRPr="00B814E9">
        <w:rPr>
          <w:i/>
        </w:rPr>
        <w:t xml:space="preserve"> </w:t>
      </w:r>
      <w:proofErr w:type="gramStart"/>
      <w:r w:rsidRPr="00B814E9">
        <w:rPr>
          <w:i/>
        </w:rPr>
        <w:t>Chem</w:t>
      </w:r>
      <w:r w:rsidRPr="004A4D96">
        <w:t xml:space="preserve">. </w:t>
      </w:r>
      <w:r w:rsidRPr="00B814E9">
        <w:rPr>
          <w:b/>
        </w:rPr>
        <w:t>1978</w:t>
      </w:r>
      <w:r w:rsidRPr="004A4D96">
        <w:t>, 17, 2859</w:t>
      </w:r>
      <w:r>
        <w:t>-2863.</w:t>
      </w:r>
      <w:proofErr w:type="gramEnd"/>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00000001" w:usb1="08070000" w:usb2="00000010" w:usb3="00000000" w:csb0="0002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Segoe UI">
    <w:altName w:val="Calibri"/>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C8AE24" w14:textId="77777777" w:rsidR="00B32330" w:rsidRDefault="00B32330" w:rsidP="0041698E">
      <w:pPr>
        <w:spacing w:after="0"/>
      </w:pPr>
      <w:r>
        <w:separator/>
      </w:r>
    </w:p>
  </w:footnote>
  <w:footnote w:type="continuationSeparator" w:id="0">
    <w:p w14:paraId="5A5A25A1" w14:textId="77777777" w:rsidR="00B32330" w:rsidRDefault="00B32330" w:rsidP="0041698E">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A1725"/>
    <w:multiLevelType w:val="multilevel"/>
    <w:tmpl w:val="5EA2EE2A"/>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A677B2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C980949"/>
    <w:multiLevelType w:val="hybridMultilevel"/>
    <w:tmpl w:val="B4DC0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B038C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12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0BF037D"/>
    <w:multiLevelType w:val="multilevel"/>
    <w:tmpl w:val="888E30C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0D16C3B"/>
    <w:multiLevelType w:val="multilevel"/>
    <w:tmpl w:val="0C98952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7686401E"/>
    <w:multiLevelType w:val="multilevel"/>
    <w:tmpl w:val="FC12F4D0"/>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
  </w:num>
  <w:num w:numId="2">
    <w:abstractNumId w:val="5"/>
  </w:num>
  <w:num w:numId="3">
    <w:abstractNumId w:val="6"/>
  </w:num>
  <w:num w:numId="4">
    <w:abstractNumId w:val="2"/>
  </w:num>
  <w:num w:numId="5">
    <w:abstractNumId w:val="3"/>
  </w:num>
  <w:num w:numId="6">
    <w:abstractNumId w:val="4"/>
  </w:num>
  <w:num w:numId="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wers, Tamara M">
    <w15:presenceInfo w15:providerId="AD" w15:userId="S-1-5-21-1167378736-2199707310-2242153877-4238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17F3"/>
    <w:rsid w:val="0000203B"/>
    <w:rsid w:val="00005D97"/>
    <w:rsid w:val="0000731A"/>
    <w:rsid w:val="000169C3"/>
    <w:rsid w:val="00020CC7"/>
    <w:rsid w:val="00021697"/>
    <w:rsid w:val="00022C9A"/>
    <w:rsid w:val="00031C8C"/>
    <w:rsid w:val="00033014"/>
    <w:rsid w:val="000331A6"/>
    <w:rsid w:val="00040633"/>
    <w:rsid w:val="00040A27"/>
    <w:rsid w:val="000512AE"/>
    <w:rsid w:val="00053442"/>
    <w:rsid w:val="000550AD"/>
    <w:rsid w:val="00055951"/>
    <w:rsid w:val="00071CE2"/>
    <w:rsid w:val="00072163"/>
    <w:rsid w:val="00073F81"/>
    <w:rsid w:val="0008151C"/>
    <w:rsid w:val="00082581"/>
    <w:rsid w:val="000920FB"/>
    <w:rsid w:val="00094FDA"/>
    <w:rsid w:val="00095897"/>
    <w:rsid w:val="000A4FB1"/>
    <w:rsid w:val="000B1046"/>
    <w:rsid w:val="000B65C2"/>
    <w:rsid w:val="000B6A03"/>
    <w:rsid w:val="000C0CA9"/>
    <w:rsid w:val="000D0405"/>
    <w:rsid w:val="000E235D"/>
    <w:rsid w:val="000E77AA"/>
    <w:rsid w:val="000F5E5D"/>
    <w:rsid w:val="00102FEA"/>
    <w:rsid w:val="001034D9"/>
    <w:rsid w:val="00105021"/>
    <w:rsid w:val="00111DE3"/>
    <w:rsid w:val="00122ABE"/>
    <w:rsid w:val="0013124C"/>
    <w:rsid w:val="001326C5"/>
    <w:rsid w:val="00161282"/>
    <w:rsid w:val="001828CA"/>
    <w:rsid w:val="00182CC8"/>
    <w:rsid w:val="00183AED"/>
    <w:rsid w:val="001A0ED9"/>
    <w:rsid w:val="001A4AD7"/>
    <w:rsid w:val="001C0511"/>
    <w:rsid w:val="001D4599"/>
    <w:rsid w:val="001F186E"/>
    <w:rsid w:val="002005C9"/>
    <w:rsid w:val="00207F6E"/>
    <w:rsid w:val="002146DA"/>
    <w:rsid w:val="00217CAC"/>
    <w:rsid w:val="0024033C"/>
    <w:rsid w:val="002404DA"/>
    <w:rsid w:val="00251CCF"/>
    <w:rsid w:val="00267873"/>
    <w:rsid w:val="00267AC9"/>
    <w:rsid w:val="0027239B"/>
    <w:rsid w:val="00297001"/>
    <w:rsid w:val="002A200E"/>
    <w:rsid w:val="002A53A1"/>
    <w:rsid w:val="002B05B4"/>
    <w:rsid w:val="002B7E8E"/>
    <w:rsid w:val="002C57A5"/>
    <w:rsid w:val="002D6603"/>
    <w:rsid w:val="002E4D0E"/>
    <w:rsid w:val="00306ACD"/>
    <w:rsid w:val="003179AD"/>
    <w:rsid w:val="0032412D"/>
    <w:rsid w:val="00350564"/>
    <w:rsid w:val="00350D45"/>
    <w:rsid w:val="00362BBB"/>
    <w:rsid w:val="00366919"/>
    <w:rsid w:val="003722EC"/>
    <w:rsid w:val="00372886"/>
    <w:rsid w:val="00375A44"/>
    <w:rsid w:val="00383250"/>
    <w:rsid w:val="00385D68"/>
    <w:rsid w:val="00392018"/>
    <w:rsid w:val="003A2A4B"/>
    <w:rsid w:val="003C027B"/>
    <w:rsid w:val="003C0E34"/>
    <w:rsid w:val="003C2014"/>
    <w:rsid w:val="003C3D5E"/>
    <w:rsid w:val="003D35C1"/>
    <w:rsid w:val="003E02E7"/>
    <w:rsid w:val="003E36BB"/>
    <w:rsid w:val="003E7EF0"/>
    <w:rsid w:val="003F1E5F"/>
    <w:rsid w:val="003F4978"/>
    <w:rsid w:val="003F547A"/>
    <w:rsid w:val="0040304C"/>
    <w:rsid w:val="00407B4B"/>
    <w:rsid w:val="0041698E"/>
    <w:rsid w:val="004221BF"/>
    <w:rsid w:val="0042360B"/>
    <w:rsid w:val="004339F9"/>
    <w:rsid w:val="00433DCF"/>
    <w:rsid w:val="004463B6"/>
    <w:rsid w:val="00451D24"/>
    <w:rsid w:val="00460F2A"/>
    <w:rsid w:val="004636D1"/>
    <w:rsid w:val="00467282"/>
    <w:rsid w:val="0048117F"/>
    <w:rsid w:val="004853FB"/>
    <w:rsid w:val="00493B21"/>
    <w:rsid w:val="004A1058"/>
    <w:rsid w:val="004A1B00"/>
    <w:rsid w:val="004A4D96"/>
    <w:rsid w:val="004A4DA4"/>
    <w:rsid w:val="004A795A"/>
    <w:rsid w:val="004B0899"/>
    <w:rsid w:val="004B512A"/>
    <w:rsid w:val="004C6470"/>
    <w:rsid w:val="004D0E66"/>
    <w:rsid w:val="004D7F27"/>
    <w:rsid w:val="004E4621"/>
    <w:rsid w:val="004F7EB0"/>
    <w:rsid w:val="00505E72"/>
    <w:rsid w:val="00506EA7"/>
    <w:rsid w:val="0051701C"/>
    <w:rsid w:val="00526B71"/>
    <w:rsid w:val="00540E84"/>
    <w:rsid w:val="005525A0"/>
    <w:rsid w:val="005546C8"/>
    <w:rsid w:val="005570BC"/>
    <w:rsid w:val="00557594"/>
    <w:rsid w:val="0056046C"/>
    <w:rsid w:val="00560984"/>
    <w:rsid w:val="00573AF6"/>
    <w:rsid w:val="0058083F"/>
    <w:rsid w:val="00582834"/>
    <w:rsid w:val="00583BBA"/>
    <w:rsid w:val="00587541"/>
    <w:rsid w:val="005959B5"/>
    <w:rsid w:val="005A0545"/>
    <w:rsid w:val="005A5FFC"/>
    <w:rsid w:val="005A6119"/>
    <w:rsid w:val="005C1A12"/>
    <w:rsid w:val="005C4EA7"/>
    <w:rsid w:val="005D2E1D"/>
    <w:rsid w:val="005D731A"/>
    <w:rsid w:val="005D7D90"/>
    <w:rsid w:val="005E05AE"/>
    <w:rsid w:val="005E114D"/>
    <w:rsid w:val="005E2153"/>
    <w:rsid w:val="005E51B3"/>
    <w:rsid w:val="005F3C70"/>
    <w:rsid w:val="005F455B"/>
    <w:rsid w:val="0060055D"/>
    <w:rsid w:val="00607545"/>
    <w:rsid w:val="006233F4"/>
    <w:rsid w:val="00634B09"/>
    <w:rsid w:val="00640472"/>
    <w:rsid w:val="006572E6"/>
    <w:rsid w:val="006649EB"/>
    <w:rsid w:val="00664FB8"/>
    <w:rsid w:val="00681DE9"/>
    <w:rsid w:val="006823EE"/>
    <w:rsid w:val="00690DEA"/>
    <w:rsid w:val="006912C2"/>
    <w:rsid w:val="00697A34"/>
    <w:rsid w:val="006A6A03"/>
    <w:rsid w:val="006B073D"/>
    <w:rsid w:val="006C493D"/>
    <w:rsid w:val="006D4D89"/>
    <w:rsid w:val="006E39F6"/>
    <w:rsid w:val="006E5800"/>
    <w:rsid w:val="006E76F5"/>
    <w:rsid w:val="006F05BC"/>
    <w:rsid w:val="006F740D"/>
    <w:rsid w:val="00701418"/>
    <w:rsid w:val="00703691"/>
    <w:rsid w:val="0071042F"/>
    <w:rsid w:val="007118AE"/>
    <w:rsid w:val="007140B2"/>
    <w:rsid w:val="00726547"/>
    <w:rsid w:val="007304B2"/>
    <w:rsid w:val="007309A5"/>
    <w:rsid w:val="00730DFB"/>
    <w:rsid w:val="007407C0"/>
    <w:rsid w:val="00740DB0"/>
    <w:rsid w:val="00742836"/>
    <w:rsid w:val="00742A59"/>
    <w:rsid w:val="007463AA"/>
    <w:rsid w:val="00750056"/>
    <w:rsid w:val="007500BF"/>
    <w:rsid w:val="00754313"/>
    <w:rsid w:val="00757890"/>
    <w:rsid w:val="00760C9B"/>
    <w:rsid w:val="007635E4"/>
    <w:rsid w:val="00771823"/>
    <w:rsid w:val="00784E6D"/>
    <w:rsid w:val="0079082B"/>
    <w:rsid w:val="00794A83"/>
    <w:rsid w:val="007A498B"/>
    <w:rsid w:val="007A6FDA"/>
    <w:rsid w:val="007B19B1"/>
    <w:rsid w:val="007D1548"/>
    <w:rsid w:val="007D24CA"/>
    <w:rsid w:val="007E3C62"/>
    <w:rsid w:val="007F3E1C"/>
    <w:rsid w:val="007F4AD5"/>
    <w:rsid w:val="007F55C8"/>
    <w:rsid w:val="008027CA"/>
    <w:rsid w:val="00810210"/>
    <w:rsid w:val="00816803"/>
    <w:rsid w:val="00816ED1"/>
    <w:rsid w:val="00821F68"/>
    <w:rsid w:val="008222F2"/>
    <w:rsid w:val="00833C67"/>
    <w:rsid w:val="0084163B"/>
    <w:rsid w:val="00846ACD"/>
    <w:rsid w:val="00850057"/>
    <w:rsid w:val="008501EB"/>
    <w:rsid w:val="008944F2"/>
    <w:rsid w:val="008977A7"/>
    <w:rsid w:val="00897AB8"/>
    <w:rsid w:val="008A3607"/>
    <w:rsid w:val="008A6CDE"/>
    <w:rsid w:val="008C6225"/>
    <w:rsid w:val="008D089F"/>
    <w:rsid w:val="008E27B4"/>
    <w:rsid w:val="008E5B9D"/>
    <w:rsid w:val="008E7DCB"/>
    <w:rsid w:val="008F4C66"/>
    <w:rsid w:val="009012FD"/>
    <w:rsid w:val="00903A4F"/>
    <w:rsid w:val="0090446C"/>
    <w:rsid w:val="00905975"/>
    <w:rsid w:val="00907C7C"/>
    <w:rsid w:val="0091055A"/>
    <w:rsid w:val="00925E0B"/>
    <w:rsid w:val="009311DE"/>
    <w:rsid w:val="0094392E"/>
    <w:rsid w:val="00972C6E"/>
    <w:rsid w:val="00973E64"/>
    <w:rsid w:val="009872C3"/>
    <w:rsid w:val="00991F3D"/>
    <w:rsid w:val="00995FC2"/>
    <w:rsid w:val="009A3C79"/>
    <w:rsid w:val="009C38A6"/>
    <w:rsid w:val="009C5694"/>
    <w:rsid w:val="009C5CD4"/>
    <w:rsid w:val="009C7109"/>
    <w:rsid w:val="009D1C29"/>
    <w:rsid w:val="009E2DAB"/>
    <w:rsid w:val="009E4AD2"/>
    <w:rsid w:val="009F3FE2"/>
    <w:rsid w:val="00A107DB"/>
    <w:rsid w:val="00A10E92"/>
    <w:rsid w:val="00A142EE"/>
    <w:rsid w:val="00A24F6E"/>
    <w:rsid w:val="00A344A2"/>
    <w:rsid w:val="00A35C14"/>
    <w:rsid w:val="00A415E6"/>
    <w:rsid w:val="00A4321A"/>
    <w:rsid w:val="00A47D50"/>
    <w:rsid w:val="00A57078"/>
    <w:rsid w:val="00A715F4"/>
    <w:rsid w:val="00A77EB2"/>
    <w:rsid w:val="00A83D23"/>
    <w:rsid w:val="00AA4D44"/>
    <w:rsid w:val="00AB0BBF"/>
    <w:rsid w:val="00AC15CD"/>
    <w:rsid w:val="00AC3580"/>
    <w:rsid w:val="00AD60AF"/>
    <w:rsid w:val="00AF00FF"/>
    <w:rsid w:val="00AF3D7E"/>
    <w:rsid w:val="00AF4B60"/>
    <w:rsid w:val="00B0539D"/>
    <w:rsid w:val="00B136E3"/>
    <w:rsid w:val="00B14920"/>
    <w:rsid w:val="00B15FA6"/>
    <w:rsid w:val="00B32330"/>
    <w:rsid w:val="00B3305B"/>
    <w:rsid w:val="00B408E9"/>
    <w:rsid w:val="00B40D23"/>
    <w:rsid w:val="00B46896"/>
    <w:rsid w:val="00B5487D"/>
    <w:rsid w:val="00B54B2F"/>
    <w:rsid w:val="00B56C06"/>
    <w:rsid w:val="00B604D7"/>
    <w:rsid w:val="00B66C46"/>
    <w:rsid w:val="00B67DA1"/>
    <w:rsid w:val="00B716BB"/>
    <w:rsid w:val="00B823F6"/>
    <w:rsid w:val="00B83CD4"/>
    <w:rsid w:val="00B84DE8"/>
    <w:rsid w:val="00B9099D"/>
    <w:rsid w:val="00B92A74"/>
    <w:rsid w:val="00BA0DAD"/>
    <w:rsid w:val="00BC78FD"/>
    <w:rsid w:val="00BD6C04"/>
    <w:rsid w:val="00BE0B23"/>
    <w:rsid w:val="00BE1343"/>
    <w:rsid w:val="00C00E20"/>
    <w:rsid w:val="00C1105E"/>
    <w:rsid w:val="00C11632"/>
    <w:rsid w:val="00C11B11"/>
    <w:rsid w:val="00C124F6"/>
    <w:rsid w:val="00C141BA"/>
    <w:rsid w:val="00C14695"/>
    <w:rsid w:val="00C14C87"/>
    <w:rsid w:val="00C25F07"/>
    <w:rsid w:val="00C36298"/>
    <w:rsid w:val="00C37736"/>
    <w:rsid w:val="00C41EDD"/>
    <w:rsid w:val="00C43A3B"/>
    <w:rsid w:val="00C73ADF"/>
    <w:rsid w:val="00C76637"/>
    <w:rsid w:val="00C8343B"/>
    <w:rsid w:val="00C84B8D"/>
    <w:rsid w:val="00C97506"/>
    <w:rsid w:val="00CA76BD"/>
    <w:rsid w:val="00CB214F"/>
    <w:rsid w:val="00CB6BD0"/>
    <w:rsid w:val="00CB6EE9"/>
    <w:rsid w:val="00CC0C2F"/>
    <w:rsid w:val="00CC2432"/>
    <w:rsid w:val="00CC5316"/>
    <w:rsid w:val="00CD0795"/>
    <w:rsid w:val="00CD6B67"/>
    <w:rsid w:val="00CE1470"/>
    <w:rsid w:val="00CE2CAC"/>
    <w:rsid w:val="00CE3188"/>
    <w:rsid w:val="00CE675B"/>
    <w:rsid w:val="00CE7504"/>
    <w:rsid w:val="00CF1ADE"/>
    <w:rsid w:val="00CF1DE6"/>
    <w:rsid w:val="00D0033C"/>
    <w:rsid w:val="00D304F5"/>
    <w:rsid w:val="00D55AFE"/>
    <w:rsid w:val="00D565BE"/>
    <w:rsid w:val="00D5798D"/>
    <w:rsid w:val="00D62DCB"/>
    <w:rsid w:val="00D700D8"/>
    <w:rsid w:val="00D76356"/>
    <w:rsid w:val="00D8445E"/>
    <w:rsid w:val="00D85D13"/>
    <w:rsid w:val="00DA4756"/>
    <w:rsid w:val="00DB068F"/>
    <w:rsid w:val="00DB0B36"/>
    <w:rsid w:val="00DB2B14"/>
    <w:rsid w:val="00DB4550"/>
    <w:rsid w:val="00DC16E3"/>
    <w:rsid w:val="00DD1B5E"/>
    <w:rsid w:val="00DD2B35"/>
    <w:rsid w:val="00DD7690"/>
    <w:rsid w:val="00DE0135"/>
    <w:rsid w:val="00DE20DA"/>
    <w:rsid w:val="00DF38DA"/>
    <w:rsid w:val="00E02B49"/>
    <w:rsid w:val="00E05207"/>
    <w:rsid w:val="00E1262F"/>
    <w:rsid w:val="00E13596"/>
    <w:rsid w:val="00E3094A"/>
    <w:rsid w:val="00E344CA"/>
    <w:rsid w:val="00E36663"/>
    <w:rsid w:val="00E5334D"/>
    <w:rsid w:val="00E535F5"/>
    <w:rsid w:val="00E541C6"/>
    <w:rsid w:val="00E62346"/>
    <w:rsid w:val="00E72BAB"/>
    <w:rsid w:val="00E801E2"/>
    <w:rsid w:val="00E91C15"/>
    <w:rsid w:val="00EA5AF6"/>
    <w:rsid w:val="00EB7282"/>
    <w:rsid w:val="00EC26A5"/>
    <w:rsid w:val="00ED57B7"/>
    <w:rsid w:val="00EF7002"/>
    <w:rsid w:val="00F0439A"/>
    <w:rsid w:val="00F043C1"/>
    <w:rsid w:val="00F070D3"/>
    <w:rsid w:val="00F07FBA"/>
    <w:rsid w:val="00F2489A"/>
    <w:rsid w:val="00F31E9B"/>
    <w:rsid w:val="00F32E7E"/>
    <w:rsid w:val="00F427F5"/>
    <w:rsid w:val="00F47942"/>
    <w:rsid w:val="00F5351E"/>
    <w:rsid w:val="00F55D38"/>
    <w:rsid w:val="00F77EE0"/>
    <w:rsid w:val="00F803BA"/>
    <w:rsid w:val="00F844F4"/>
    <w:rsid w:val="00F8499C"/>
    <w:rsid w:val="00F849B0"/>
    <w:rsid w:val="00F87CC6"/>
    <w:rsid w:val="00F931BA"/>
    <w:rsid w:val="00F95F27"/>
    <w:rsid w:val="00FA09BD"/>
    <w:rsid w:val="00FA0A24"/>
    <w:rsid w:val="00FA0D83"/>
    <w:rsid w:val="00FA6266"/>
    <w:rsid w:val="00FC1C9F"/>
    <w:rsid w:val="00FC3409"/>
    <w:rsid w:val="00FD03EE"/>
    <w:rsid w:val="00FD3E7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paragraph" w:styleId="Heading1">
    <w:name w:val="heading 1"/>
    <w:basedOn w:val="Normal"/>
    <w:next w:val="Normal"/>
    <w:link w:val="Heading1Char"/>
    <w:uiPriority w:val="9"/>
    <w:qFormat/>
    <w:rsid w:val="0036691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PlaceholderText">
    <w:name w:val="Placeholder Text"/>
    <w:basedOn w:val="DefaultParagraphFont"/>
    <w:uiPriority w:val="99"/>
    <w:semiHidden/>
    <w:rsid w:val="00094FDA"/>
    <w:rPr>
      <w:color w:val="808080"/>
    </w:rPr>
  </w:style>
  <w:style w:type="paragraph" w:styleId="EndnoteText">
    <w:name w:val="endnote text"/>
    <w:basedOn w:val="Normal"/>
    <w:link w:val="EndnoteTextChar"/>
    <w:uiPriority w:val="99"/>
    <w:unhideWhenUsed/>
    <w:rsid w:val="0041698E"/>
    <w:pPr>
      <w:spacing w:after="0"/>
    </w:pPr>
  </w:style>
  <w:style w:type="character" w:customStyle="1" w:styleId="EndnoteTextChar">
    <w:name w:val="Endnote Text Char"/>
    <w:basedOn w:val="DefaultParagraphFont"/>
    <w:link w:val="EndnoteText"/>
    <w:uiPriority w:val="99"/>
    <w:rsid w:val="0041698E"/>
  </w:style>
  <w:style w:type="character" w:styleId="EndnoteReference">
    <w:name w:val="endnote reference"/>
    <w:basedOn w:val="DefaultParagraphFont"/>
    <w:uiPriority w:val="99"/>
    <w:unhideWhenUsed/>
    <w:rsid w:val="0041698E"/>
    <w:rPr>
      <w:vertAlign w:val="superscript"/>
    </w:rPr>
  </w:style>
  <w:style w:type="paragraph" w:styleId="ListParagraph">
    <w:name w:val="List Paragraph"/>
    <w:basedOn w:val="Normal"/>
    <w:uiPriority w:val="34"/>
    <w:qFormat/>
    <w:rsid w:val="0041698E"/>
    <w:pPr>
      <w:ind w:left="720"/>
      <w:contextualSpacing/>
    </w:pPr>
  </w:style>
  <w:style w:type="paragraph" w:styleId="NormalWeb">
    <w:name w:val="Normal (Web)"/>
    <w:basedOn w:val="Normal"/>
    <w:uiPriority w:val="99"/>
    <w:semiHidden/>
    <w:unhideWhenUsed/>
    <w:rsid w:val="00CF1ADE"/>
    <w:rPr>
      <w:rFonts w:ascii="Times New Roman" w:hAnsi="Times New Roman" w:cs="Times New Roman"/>
    </w:rPr>
  </w:style>
  <w:style w:type="paragraph" w:styleId="FootnoteText">
    <w:name w:val="footnote text"/>
    <w:basedOn w:val="Normal"/>
    <w:link w:val="FootnoteTextChar"/>
    <w:uiPriority w:val="99"/>
    <w:unhideWhenUsed/>
    <w:rsid w:val="00D5798D"/>
    <w:pPr>
      <w:spacing w:after="0"/>
    </w:pPr>
  </w:style>
  <w:style w:type="character" w:customStyle="1" w:styleId="FootnoteTextChar">
    <w:name w:val="Footnote Text Char"/>
    <w:basedOn w:val="DefaultParagraphFont"/>
    <w:link w:val="FootnoteText"/>
    <w:uiPriority w:val="99"/>
    <w:rsid w:val="00D5798D"/>
  </w:style>
  <w:style w:type="character" w:styleId="FootnoteReference">
    <w:name w:val="footnote reference"/>
    <w:basedOn w:val="DefaultParagraphFont"/>
    <w:semiHidden/>
    <w:rsid w:val="00D5798D"/>
    <w:rPr>
      <w:rFonts w:ascii="Times" w:hAnsi="Times"/>
      <w:sz w:val="16"/>
      <w:vertAlign w:val="superscript"/>
    </w:rPr>
  </w:style>
  <w:style w:type="table" w:styleId="TableGrid">
    <w:name w:val="Table Grid"/>
    <w:basedOn w:val="TableNormal"/>
    <w:uiPriority w:val="59"/>
    <w:rsid w:val="008944F2"/>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4392E"/>
    <w:rPr>
      <w:color w:val="0000FF" w:themeColor="hyperlink"/>
      <w:u w:val="single"/>
    </w:rPr>
  </w:style>
  <w:style w:type="character" w:styleId="FollowedHyperlink">
    <w:name w:val="FollowedHyperlink"/>
    <w:basedOn w:val="DefaultParagraphFont"/>
    <w:uiPriority w:val="99"/>
    <w:semiHidden/>
    <w:unhideWhenUsed/>
    <w:rsid w:val="0094392E"/>
    <w:rPr>
      <w:color w:val="800080" w:themeColor="followedHyperlink"/>
      <w:u w:val="single"/>
    </w:rPr>
  </w:style>
  <w:style w:type="paragraph" w:styleId="Header">
    <w:name w:val="header"/>
    <w:basedOn w:val="Normal"/>
    <w:link w:val="HeaderChar"/>
    <w:uiPriority w:val="99"/>
    <w:unhideWhenUsed/>
    <w:rsid w:val="001F186E"/>
    <w:pPr>
      <w:tabs>
        <w:tab w:val="center" w:pos="4680"/>
        <w:tab w:val="right" w:pos="9360"/>
      </w:tabs>
      <w:spacing w:after="0"/>
    </w:pPr>
  </w:style>
  <w:style w:type="character" w:customStyle="1" w:styleId="HeaderChar">
    <w:name w:val="Header Char"/>
    <w:basedOn w:val="DefaultParagraphFont"/>
    <w:link w:val="Header"/>
    <w:uiPriority w:val="99"/>
    <w:rsid w:val="001F186E"/>
  </w:style>
  <w:style w:type="character" w:customStyle="1" w:styleId="Heading1Char">
    <w:name w:val="Heading 1 Char"/>
    <w:basedOn w:val="DefaultParagraphFont"/>
    <w:link w:val="Heading1"/>
    <w:uiPriority w:val="9"/>
    <w:rsid w:val="00366919"/>
    <w:rPr>
      <w:rFonts w:asciiTheme="majorHAnsi" w:eastAsiaTheme="majorEastAsia" w:hAnsiTheme="majorHAnsi" w:cstheme="majorBidi"/>
      <w:color w:val="365F91" w:themeColor="accent1" w:themeShade="BF"/>
      <w:sz w:val="32"/>
      <w:szCs w:val="32"/>
    </w:rPr>
  </w:style>
  <w:style w:type="character" w:customStyle="1" w:styleId="apple-converted-space">
    <w:name w:val="apple-converted-space"/>
    <w:basedOn w:val="DefaultParagraphFont"/>
    <w:rsid w:val="00664FB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paragraph" w:styleId="Heading1">
    <w:name w:val="heading 1"/>
    <w:basedOn w:val="Normal"/>
    <w:next w:val="Normal"/>
    <w:link w:val="Heading1Char"/>
    <w:uiPriority w:val="9"/>
    <w:qFormat/>
    <w:rsid w:val="0036691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PlaceholderText">
    <w:name w:val="Placeholder Text"/>
    <w:basedOn w:val="DefaultParagraphFont"/>
    <w:uiPriority w:val="99"/>
    <w:semiHidden/>
    <w:rsid w:val="00094FDA"/>
    <w:rPr>
      <w:color w:val="808080"/>
    </w:rPr>
  </w:style>
  <w:style w:type="paragraph" w:styleId="EndnoteText">
    <w:name w:val="endnote text"/>
    <w:basedOn w:val="Normal"/>
    <w:link w:val="EndnoteTextChar"/>
    <w:uiPriority w:val="99"/>
    <w:unhideWhenUsed/>
    <w:rsid w:val="0041698E"/>
    <w:pPr>
      <w:spacing w:after="0"/>
    </w:pPr>
  </w:style>
  <w:style w:type="character" w:customStyle="1" w:styleId="EndnoteTextChar">
    <w:name w:val="Endnote Text Char"/>
    <w:basedOn w:val="DefaultParagraphFont"/>
    <w:link w:val="EndnoteText"/>
    <w:uiPriority w:val="99"/>
    <w:rsid w:val="0041698E"/>
  </w:style>
  <w:style w:type="character" w:styleId="EndnoteReference">
    <w:name w:val="endnote reference"/>
    <w:basedOn w:val="DefaultParagraphFont"/>
    <w:uiPriority w:val="99"/>
    <w:unhideWhenUsed/>
    <w:rsid w:val="0041698E"/>
    <w:rPr>
      <w:vertAlign w:val="superscript"/>
    </w:rPr>
  </w:style>
  <w:style w:type="paragraph" w:styleId="ListParagraph">
    <w:name w:val="List Paragraph"/>
    <w:basedOn w:val="Normal"/>
    <w:uiPriority w:val="34"/>
    <w:qFormat/>
    <w:rsid w:val="0041698E"/>
    <w:pPr>
      <w:ind w:left="720"/>
      <w:contextualSpacing/>
    </w:pPr>
  </w:style>
  <w:style w:type="paragraph" w:styleId="NormalWeb">
    <w:name w:val="Normal (Web)"/>
    <w:basedOn w:val="Normal"/>
    <w:uiPriority w:val="99"/>
    <w:semiHidden/>
    <w:unhideWhenUsed/>
    <w:rsid w:val="00CF1ADE"/>
    <w:rPr>
      <w:rFonts w:ascii="Times New Roman" w:hAnsi="Times New Roman" w:cs="Times New Roman"/>
    </w:rPr>
  </w:style>
  <w:style w:type="paragraph" w:styleId="FootnoteText">
    <w:name w:val="footnote text"/>
    <w:basedOn w:val="Normal"/>
    <w:link w:val="FootnoteTextChar"/>
    <w:uiPriority w:val="99"/>
    <w:unhideWhenUsed/>
    <w:rsid w:val="00D5798D"/>
    <w:pPr>
      <w:spacing w:after="0"/>
    </w:pPr>
  </w:style>
  <w:style w:type="character" w:customStyle="1" w:styleId="FootnoteTextChar">
    <w:name w:val="Footnote Text Char"/>
    <w:basedOn w:val="DefaultParagraphFont"/>
    <w:link w:val="FootnoteText"/>
    <w:uiPriority w:val="99"/>
    <w:rsid w:val="00D5798D"/>
  </w:style>
  <w:style w:type="character" w:styleId="FootnoteReference">
    <w:name w:val="footnote reference"/>
    <w:basedOn w:val="DefaultParagraphFont"/>
    <w:semiHidden/>
    <w:rsid w:val="00D5798D"/>
    <w:rPr>
      <w:rFonts w:ascii="Times" w:hAnsi="Times"/>
      <w:sz w:val="16"/>
      <w:vertAlign w:val="superscript"/>
    </w:rPr>
  </w:style>
  <w:style w:type="table" w:styleId="TableGrid">
    <w:name w:val="Table Grid"/>
    <w:basedOn w:val="TableNormal"/>
    <w:uiPriority w:val="59"/>
    <w:rsid w:val="008944F2"/>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4392E"/>
    <w:rPr>
      <w:color w:val="0000FF" w:themeColor="hyperlink"/>
      <w:u w:val="single"/>
    </w:rPr>
  </w:style>
  <w:style w:type="character" w:styleId="FollowedHyperlink">
    <w:name w:val="FollowedHyperlink"/>
    <w:basedOn w:val="DefaultParagraphFont"/>
    <w:uiPriority w:val="99"/>
    <w:semiHidden/>
    <w:unhideWhenUsed/>
    <w:rsid w:val="0094392E"/>
    <w:rPr>
      <w:color w:val="800080" w:themeColor="followedHyperlink"/>
      <w:u w:val="single"/>
    </w:rPr>
  </w:style>
  <w:style w:type="paragraph" w:styleId="Header">
    <w:name w:val="header"/>
    <w:basedOn w:val="Normal"/>
    <w:link w:val="HeaderChar"/>
    <w:uiPriority w:val="99"/>
    <w:unhideWhenUsed/>
    <w:rsid w:val="001F186E"/>
    <w:pPr>
      <w:tabs>
        <w:tab w:val="center" w:pos="4680"/>
        <w:tab w:val="right" w:pos="9360"/>
      </w:tabs>
      <w:spacing w:after="0"/>
    </w:pPr>
  </w:style>
  <w:style w:type="character" w:customStyle="1" w:styleId="HeaderChar">
    <w:name w:val="Header Char"/>
    <w:basedOn w:val="DefaultParagraphFont"/>
    <w:link w:val="Header"/>
    <w:uiPriority w:val="99"/>
    <w:rsid w:val="001F186E"/>
  </w:style>
  <w:style w:type="character" w:customStyle="1" w:styleId="Heading1Char">
    <w:name w:val="Heading 1 Char"/>
    <w:basedOn w:val="DefaultParagraphFont"/>
    <w:link w:val="Heading1"/>
    <w:uiPriority w:val="9"/>
    <w:rsid w:val="00366919"/>
    <w:rPr>
      <w:rFonts w:asciiTheme="majorHAnsi" w:eastAsiaTheme="majorEastAsia" w:hAnsiTheme="majorHAnsi" w:cstheme="majorBidi"/>
      <w:color w:val="365F91" w:themeColor="accent1" w:themeShade="BF"/>
      <w:sz w:val="32"/>
      <w:szCs w:val="32"/>
    </w:rPr>
  </w:style>
  <w:style w:type="character" w:customStyle="1" w:styleId="apple-converted-space">
    <w:name w:val="apple-converted-space"/>
    <w:basedOn w:val="DefaultParagraphFont"/>
    <w:rsid w:val="00664F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269121776">
      <w:bodyDiv w:val="1"/>
      <w:marLeft w:val="0"/>
      <w:marRight w:val="0"/>
      <w:marTop w:val="0"/>
      <w:marBottom w:val="0"/>
      <w:divBdr>
        <w:top w:val="none" w:sz="0" w:space="0" w:color="auto"/>
        <w:left w:val="none" w:sz="0" w:space="0" w:color="auto"/>
        <w:bottom w:val="none" w:sz="0" w:space="0" w:color="auto"/>
        <w:right w:val="none" w:sz="0" w:space="0" w:color="auto"/>
      </w:divBdr>
    </w:div>
    <w:div w:id="275017209">
      <w:bodyDiv w:val="1"/>
      <w:marLeft w:val="0"/>
      <w:marRight w:val="0"/>
      <w:marTop w:val="0"/>
      <w:marBottom w:val="0"/>
      <w:divBdr>
        <w:top w:val="none" w:sz="0" w:space="0" w:color="auto"/>
        <w:left w:val="none" w:sz="0" w:space="0" w:color="auto"/>
        <w:bottom w:val="none" w:sz="0" w:space="0" w:color="auto"/>
        <w:right w:val="none" w:sz="0" w:space="0" w:color="auto"/>
      </w:divBdr>
      <w:divsChild>
        <w:div w:id="734931711">
          <w:marLeft w:val="0"/>
          <w:marRight w:val="0"/>
          <w:marTop w:val="0"/>
          <w:marBottom w:val="0"/>
          <w:divBdr>
            <w:top w:val="none" w:sz="0" w:space="0" w:color="auto"/>
            <w:left w:val="none" w:sz="0" w:space="0" w:color="auto"/>
            <w:bottom w:val="none" w:sz="0" w:space="0" w:color="auto"/>
            <w:right w:val="none" w:sz="0" w:space="0" w:color="auto"/>
          </w:divBdr>
          <w:divsChild>
            <w:div w:id="964778111">
              <w:marLeft w:val="0"/>
              <w:marRight w:val="0"/>
              <w:marTop w:val="0"/>
              <w:marBottom w:val="0"/>
              <w:divBdr>
                <w:top w:val="none" w:sz="0" w:space="0" w:color="auto"/>
                <w:left w:val="none" w:sz="0" w:space="0" w:color="auto"/>
                <w:bottom w:val="none" w:sz="0" w:space="0" w:color="auto"/>
                <w:right w:val="none" w:sz="0" w:space="0" w:color="auto"/>
              </w:divBdr>
              <w:divsChild>
                <w:div w:id="11776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462818312">
      <w:bodyDiv w:val="1"/>
      <w:marLeft w:val="0"/>
      <w:marRight w:val="0"/>
      <w:marTop w:val="0"/>
      <w:marBottom w:val="0"/>
      <w:divBdr>
        <w:top w:val="none" w:sz="0" w:space="0" w:color="auto"/>
        <w:left w:val="none" w:sz="0" w:space="0" w:color="auto"/>
        <w:bottom w:val="none" w:sz="0" w:space="0" w:color="auto"/>
        <w:right w:val="none" w:sz="0" w:space="0" w:color="auto"/>
      </w:divBdr>
      <w:divsChild>
        <w:div w:id="1543253573">
          <w:marLeft w:val="0"/>
          <w:marRight w:val="0"/>
          <w:marTop w:val="0"/>
          <w:marBottom w:val="0"/>
          <w:divBdr>
            <w:top w:val="none" w:sz="0" w:space="0" w:color="auto"/>
            <w:left w:val="none" w:sz="0" w:space="0" w:color="auto"/>
            <w:bottom w:val="none" w:sz="0" w:space="0" w:color="auto"/>
            <w:right w:val="none" w:sz="0" w:space="0" w:color="auto"/>
          </w:divBdr>
          <w:divsChild>
            <w:div w:id="801046567">
              <w:marLeft w:val="0"/>
              <w:marRight w:val="0"/>
              <w:marTop w:val="0"/>
              <w:marBottom w:val="0"/>
              <w:divBdr>
                <w:top w:val="none" w:sz="0" w:space="0" w:color="auto"/>
                <w:left w:val="none" w:sz="0" w:space="0" w:color="auto"/>
                <w:bottom w:val="none" w:sz="0" w:space="0" w:color="auto"/>
                <w:right w:val="none" w:sz="0" w:space="0" w:color="auto"/>
              </w:divBdr>
              <w:divsChild>
                <w:div w:id="18223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624432113">
      <w:bodyDiv w:val="1"/>
      <w:marLeft w:val="0"/>
      <w:marRight w:val="0"/>
      <w:marTop w:val="0"/>
      <w:marBottom w:val="0"/>
      <w:divBdr>
        <w:top w:val="none" w:sz="0" w:space="0" w:color="auto"/>
        <w:left w:val="none" w:sz="0" w:space="0" w:color="auto"/>
        <w:bottom w:val="none" w:sz="0" w:space="0" w:color="auto"/>
        <w:right w:val="none" w:sz="0" w:space="0" w:color="auto"/>
      </w:divBdr>
      <w:divsChild>
        <w:div w:id="1936017914">
          <w:marLeft w:val="0"/>
          <w:marRight w:val="0"/>
          <w:marTop w:val="0"/>
          <w:marBottom w:val="0"/>
          <w:divBdr>
            <w:top w:val="none" w:sz="0" w:space="0" w:color="auto"/>
            <w:left w:val="none" w:sz="0" w:space="0" w:color="auto"/>
            <w:bottom w:val="none" w:sz="0" w:space="0" w:color="auto"/>
            <w:right w:val="none" w:sz="0" w:space="0" w:color="auto"/>
          </w:divBdr>
          <w:divsChild>
            <w:div w:id="677540678">
              <w:marLeft w:val="0"/>
              <w:marRight w:val="0"/>
              <w:marTop w:val="0"/>
              <w:marBottom w:val="0"/>
              <w:divBdr>
                <w:top w:val="none" w:sz="0" w:space="0" w:color="auto"/>
                <w:left w:val="none" w:sz="0" w:space="0" w:color="auto"/>
                <w:bottom w:val="none" w:sz="0" w:space="0" w:color="auto"/>
                <w:right w:val="none" w:sz="0" w:space="0" w:color="auto"/>
              </w:divBdr>
              <w:divsChild>
                <w:div w:id="8510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009937">
      <w:bodyDiv w:val="1"/>
      <w:marLeft w:val="0"/>
      <w:marRight w:val="0"/>
      <w:marTop w:val="0"/>
      <w:marBottom w:val="0"/>
      <w:divBdr>
        <w:top w:val="none" w:sz="0" w:space="0" w:color="auto"/>
        <w:left w:val="none" w:sz="0" w:space="0" w:color="auto"/>
        <w:bottom w:val="none" w:sz="0" w:space="0" w:color="auto"/>
        <w:right w:val="none" w:sz="0" w:space="0" w:color="auto"/>
      </w:divBdr>
      <w:divsChild>
        <w:div w:id="455759482">
          <w:marLeft w:val="0"/>
          <w:marRight w:val="0"/>
          <w:marTop w:val="0"/>
          <w:marBottom w:val="0"/>
          <w:divBdr>
            <w:top w:val="none" w:sz="0" w:space="0" w:color="auto"/>
            <w:left w:val="none" w:sz="0" w:space="0" w:color="auto"/>
            <w:bottom w:val="none" w:sz="0" w:space="0" w:color="auto"/>
            <w:right w:val="none" w:sz="0" w:space="0" w:color="auto"/>
          </w:divBdr>
          <w:divsChild>
            <w:div w:id="1515606416">
              <w:marLeft w:val="0"/>
              <w:marRight w:val="0"/>
              <w:marTop w:val="0"/>
              <w:marBottom w:val="0"/>
              <w:divBdr>
                <w:top w:val="none" w:sz="0" w:space="0" w:color="auto"/>
                <w:left w:val="none" w:sz="0" w:space="0" w:color="auto"/>
                <w:bottom w:val="none" w:sz="0" w:space="0" w:color="auto"/>
                <w:right w:val="none" w:sz="0" w:space="0" w:color="auto"/>
              </w:divBdr>
              <w:divsChild>
                <w:div w:id="115575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2950">
      <w:bodyDiv w:val="1"/>
      <w:marLeft w:val="0"/>
      <w:marRight w:val="0"/>
      <w:marTop w:val="0"/>
      <w:marBottom w:val="0"/>
      <w:divBdr>
        <w:top w:val="none" w:sz="0" w:space="0" w:color="auto"/>
        <w:left w:val="none" w:sz="0" w:space="0" w:color="auto"/>
        <w:bottom w:val="none" w:sz="0" w:space="0" w:color="auto"/>
        <w:right w:val="none" w:sz="0" w:space="0" w:color="auto"/>
      </w:divBdr>
      <w:divsChild>
        <w:div w:id="2040356181">
          <w:marLeft w:val="0"/>
          <w:marRight w:val="0"/>
          <w:marTop w:val="0"/>
          <w:marBottom w:val="0"/>
          <w:divBdr>
            <w:top w:val="none" w:sz="0" w:space="0" w:color="auto"/>
            <w:left w:val="none" w:sz="0" w:space="0" w:color="auto"/>
            <w:bottom w:val="none" w:sz="0" w:space="0" w:color="auto"/>
            <w:right w:val="none" w:sz="0" w:space="0" w:color="auto"/>
          </w:divBdr>
          <w:divsChild>
            <w:div w:id="1214194300">
              <w:marLeft w:val="0"/>
              <w:marRight w:val="0"/>
              <w:marTop w:val="0"/>
              <w:marBottom w:val="0"/>
              <w:divBdr>
                <w:top w:val="none" w:sz="0" w:space="0" w:color="auto"/>
                <w:left w:val="none" w:sz="0" w:space="0" w:color="auto"/>
                <w:bottom w:val="none" w:sz="0" w:space="0" w:color="auto"/>
                <w:right w:val="none" w:sz="0" w:space="0" w:color="auto"/>
              </w:divBdr>
              <w:divsChild>
                <w:div w:id="145436730">
                  <w:marLeft w:val="0"/>
                  <w:marRight w:val="0"/>
                  <w:marTop w:val="0"/>
                  <w:marBottom w:val="0"/>
                  <w:divBdr>
                    <w:top w:val="none" w:sz="0" w:space="0" w:color="auto"/>
                    <w:left w:val="none" w:sz="0" w:space="0" w:color="auto"/>
                    <w:bottom w:val="none" w:sz="0" w:space="0" w:color="auto"/>
                    <w:right w:val="none" w:sz="0" w:space="0" w:color="auto"/>
                  </w:divBdr>
                  <w:divsChild>
                    <w:div w:id="44585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044787753">
      <w:bodyDiv w:val="1"/>
      <w:marLeft w:val="0"/>
      <w:marRight w:val="0"/>
      <w:marTop w:val="0"/>
      <w:marBottom w:val="0"/>
      <w:divBdr>
        <w:top w:val="none" w:sz="0" w:space="0" w:color="auto"/>
        <w:left w:val="none" w:sz="0" w:space="0" w:color="auto"/>
        <w:bottom w:val="none" w:sz="0" w:space="0" w:color="auto"/>
        <w:right w:val="none" w:sz="0" w:space="0" w:color="auto"/>
      </w:divBdr>
      <w:divsChild>
        <w:div w:id="1335841502">
          <w:marLeft w:val="0"/>
          <w:marRight w:val="0"/>
          <w:marTop w:val="0"/>
          <w:marBottom w:val="0"/>
          <w:divBdr>
            <w:top w:val="none" w:sz="0" w:space="0" w:color="auto"/>
            <w:left w:val="none" w:sz="0" w:space="0" w:color="auto"/>
            <w:bottom w:val="none" w:sz="0" w:space="0" w:color="auto"/>
            <w:right w:val="none" w:sz="0" w:space="0" w:color="auto"/>
          </w:divBdr>
          <w:divsChild>
            <w:div w:id="1584727689">
              <w:marLeft w:val="0"/>
              <w:marRight w:val="0"/>
              <w:marTop w:val="0"/>
              <w:marBottom w:val="0"/>
              <w:divBdr>
                <w:top w:val="none" w:sz="0" w:space="0" w:color="auto"/>
                <w:left w:val="none" w:sz="0" w:space="0" w:color="auto"/>
                <w:bottom w:val="none" w:sz="0" w:space="0" w:color="auto"/>
                <w:right w:val="none" w:sz="0" w:space="0" w:color="auto"/>
              </w:divBdr>
              <w:divsChild>
                <w:div w:id="34020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364750038">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790736729">
      <w:bodyDiv w:val="1"/>
      <w:marLeft w:val="0"/>
      <w:marRight w:val="0"/>
      <w:marTop w:val="0"/>
      <w:marBottom w:val="0"/>
      <w:divBdr>
        <w:top w:val="none" w:sz="0" w:space="0" w:color="auto"/>
        <w:left w:val="none" w:sz="0" w:space="0" w:color="auto"/>
        <w:bottom w:val="none" w:sz="0" w:space="0" w:color="auto"/>
        <w:right w:val="none" w:sz="0" w:space="0" w:color="auto"/>
      </w:divBdr>
    </w:div>
    <w:div w:id="1792826147">
      <w:bodyDiv w:val="1"/>
      <w:marLeft w:val="0"/>
      <w:marRight w:val="0"/>
      <w:marTop w:val="0"/>
      <w:marBottom w:val="0"/>
      <w:divBdr>
        <w:top w:val="none" w:sz="0" w:space="0" w:color="auto"/>
        <w:left w:val="none" w:sz="0" w:space="0" w:color="auto"/>
        <w:bottom w:val="none" w:sz="0" w:space="0" w:color="auto"/>
        <w:right w:val="none" w:sz="0" w:space="0" w:color="auto"/>
      </w:divBdr>
      <w:divsChild>
        <w:div w:id="76362361">
          <w:marLeft w:val="0"/>
          <w:marRight w:val="0"/>
          <w:marTop w:val="0"/>
          <w:marBottom w:val="0"/>
          <w:divBdr>
            <w:top w:val="none" w:sz="0" w:space="0" w:color="auto"/>
            <w:left w:val="none" w:sz="0" w:space="0" w:color="auto"/>
            <w:bottom w:val="none" w:sz="0" w:space="0" w:color="auto"/>
            <w:right w:val="none" w:sz="0" w:space="0" w:color="auto"/>
          </w:divBdr>
          <w:divsChild>
            <w:div w:id="2092655303">
              <w:marLeft w:val="0"/>
              <w:marRight w:val="0"/>
              <w:marTop w:val="0"/>
              <w:marBottom w:val="0"/>
              <w:divBdr>
                <w:top w:val="none" w:sz="0" w:space="0" w:color="auto"/>
                <w:left w:val="none" w:sz="0" w:space="0" w:color="auto"/>
                <w:bottom w:val="none" w:sz="0" w:space="0" w:color="auto"/>
                <w:right w:val="none" w:sz="0" w:space="0" w:color="auto"/>
              </w:divBdr>
              <w:divsChild>
                <w:div w:id="898906049">
                  <w:marLeft w:val="0"/>
                  <w:marRight w:val="0"/>
                  <w:marTop w:val="0"/>
                  <w:marBottom w:val="0"/>
                  <w:divBdr>
                    <w:top w:val="none" w:sz="0" w:space="0" w:color="auto"/>
                    <w:left w:val="none" w:sz="0" w:space="0" w:color="auto"/>
                    <w:bottom w:val="none" w:sz="0" w:space="0" w:color="auto"/>
                    <w:right w:val="none" w:sz="0" w:space="0" w:color="auto"/>
                  </w:divBdr>
                  <w:divsChild>
                    <w:div w:id="109571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49710">
      <w:bodyDiv w:val="1"/>
      <w:marLeft w:val="0"/>
      <w:marRight w:val="0"/>
      <w:marTop w:val="0"/>
      <w:marBottom w:val="0"/>
      <w:divBdr>
        <w:top w:val="none" w:sz="0" w:space="0" w:color="auto"/>
        <w:left w:val="none" w:sz="0" w:space="0" w:color="auto"/>
        <w:bottom w:val="none" w:sz="0" w:space="0" w:color="auto"/>
        <w:right w:val="none" w:sz="0" w:space="0" w:color="auto"/>
      </w:divBdr>
      <w:divsChild>
        <w:div w:id="2069063870">
          <w:marLeft w:val="0"/>
          <w:marRight w:val="0"/>
          <w:marTop w:val="0"/>
          <w:marBottom w:val="0"/>
          <w:divBdr>
            <w:top w:val="none" w:sz="0" w:space="0" w:color="auto"/>
            <w:left w:val="none" w:sz="0" w:space="0" w:color="auto"/>
            <w:bottom w:val="none" w:sz="0" w:space="0" w:color="auto"/>
            <w:right w:val="none" w:sz="0" w:space="0" w:color="auto"/>
          </w:divBdr>
          <w:divsChild>
            <w:div w:id="2122455692">
              <w:marLeft w:val="0"/>
              <w:marRight w:val="0"/>
              <w:marTop w:val="0"/>
              <w:marBottom w:val="0"/>
              <w:divBdr>
                <w:top w:val="none" w:sz="0" w:space="0" w:color="auto"/>
                <w:left w:val="none" w:sz="0" w:space="0" w:color="auto"/>
                <w:bottom w:val="none" w:sz="0" w:space="0" w:color="auto"/>
                <w:right w:val="none" w:sz="0" w:space="0" w:color="auto"/>
              </w:divBdr>
              <w:divsChild>
                <w:div w:id="1588537096">
                  <w:marLeft w:val="0"/>
                  <w:marRight w:val="0"/>
                  <w:marTop w:val="0"/>
                  <w:marBottom w:val="0"/>
                  <w:divBdr>
                    <w:top w:val="none" w:sz="0" w:space="0" w:color="auto"/>
                    <w:left w:val="none" w:sz="0" w:space="0" w:color="auto"/>
                    <w:bottom w:val="none" w:sz="0" w:space="0" w:color="auto"/>
                    <w:right w:val="none" w:sz="0" w:space="0" w:color="auto"/>
                  </w:divBdr>
                  <w:divsChild>
                    <w:div w:id="102879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 w:id="1988901009">
      <w:bodyDiv w:val="1"/>
      <w:marLeft w:val="0"/>
      <w:marRight w:val="0"/>
      <w:marTop w:val="0"/>
      <w:marBottom w:val="0"/>
      <w:divBdr>
        <w:top w:val="none" w:sz="0" w:space="0" w:color="auto"/>
        <w:left w:val="none" w:sz="0" w:space="0" w:color="auto"/>
        <w:bottom w:val="none" w:sz="0" w:space="0" w:color="auto"/>
        <w:right w:val="none" w:sz="0" w:space="0" w:color="auto"/>
      </w:divBdr>
      <w:divsChild>
        <w:div w:id="1506940072">
          <w:marLeft w:val="0"/>
          <w:marRight w:val="0"/>
          <w:marTop w:val="0"/>
          <w:marBottom w:val="0"/>
          <w:divBdr>
            <w:top w:val="none" w:sz="0" w:space="0" w:color="auto"/>
            <w:left w:val="none" w:sz="0" w:space="0" w:color="auto"/>
            <w:bottom w:val="none" w:sz="0" w:space="0" w:color="auto"/>
            <w:right w:val="none" w:sz="0" w:space="0" w:color="auto"/>
          </w:divBdr>
          <w:divsChild>
            <w:div w:id="2082604702">
              <w:marLeft w:val="0"/>
              <w:marRight w:val="0"/>
              <w:marTop w:val="0"/>
              <w:marBottom w:val="0"/>
              <w:divBdr>
                <w:top w:val="none" w:sz="0" w:space="0" w:color="auto"/>
                <w:left w:val="none" w:sz="0" w:space="0" w:color="auto"/>
                <w:bottom w:val="none" w:sz="0" w:space="0" w:color="auto"/>
                <w:right w:val="none" w:sz="0" w:space="0" w:color="auto"/>
              </w:divBdr>
              <w:divsChild>
                <w:div w:id="1982491081">
                  <w:marLeft w:val="0"/>
                  <w:marRight w:val="0"/>
                  <w:marTop w:val="0"/>
                  <w:marBottom w:val="0"/>
                  <w:divBdr>
                    <w:top w:val="none" w:sz="0" w:space="0" w:color="auto"/>
                    <w:left w:val="none" w:sz="0" w:space="0" w:color="auto"/>
                    <w:bottom w:val="none" w:sz="0" w:space="0" w:color="auto"/>
                    <w:right w:val="none" w:sz="0" w:space="0" w:color="auto"/>
                  </w:divBdr>
                  <w:divsChild>
                    <w:div w:id="141728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255588">
      <w:bodyDiv w:val="1"/>
      <w:marLeft w:val="0"/>
      <w:marRight w:val="0"/>
      <w:marTop w:val="0"/>
      <w:marBottom w:val="0"/>
      <w:divBdr>
        <w:top w:val="none" w:sz="0" w:space="0" w:color="auto"/>
        <w:left w:val="none" w:sz="0" w:space="0" w:color="auto"/>
        <w:bottom w:val="none" w:sz="0" w:space="0" w:color="auto"/>
        <w:right w:val="none" w:sz="0" w:space="0" w:color="auto"/>
      </w:divBdr>
      <w:divsChild>
        <w:div w:id="32657957">
          <w:marLeft w:val="0"/>
          <w:marRight w:val="0"/>
          <w:marTop w:val="0"/>
          <w:marBottom w:val="0"/>
          <w:divBdr>
            <w:top w:val="none" w:sz="0" w:space="0" w:color="auto"/>
            <w:left w:val="none" w:sz="0" w:space="0" w:color="auto"/>
            <w:bottom w:val="none" w:sz="0" w:space="0" w:color="auto"/>
            <w:right w:val="none" w:sz="0" w:space="0" w:color="auto"/>
          </w:divBdr>
          <w:divsChild>
            <w:div w:id="1094859797">
              <w:marLeft w:val="0"/>
              <w:marRight w:val="0"/>
              <w:marTop w:val="0"/>
              <w:marBottom w:val="0"/>
              <w:divBdr>
                <w:top w:val="none" w:sz="0" w:space="0" w:color="auto"/>
                <w:left w:val="none" w:sz="0" w:space="0" w:color="auto"/>
                <w:bottom w:val="none" w:sz="0" w:space="0" w:color="auto"/>
                <w:right w:val="none" w:sz="0" w:space="0" w:color="auto"/>
              </w:divBdr>
              <w:divsChild>
                <w:div w:id="11954639">
                  <w:marLeft w:val="0"/>
                  <w:marRight w:val="0"/>
                  <w:marTop w:val="0"/>
                  <w:marBottom w:val="0"/>
                  <w:divBdr>
                    <w:top w:val="none" w:sz="0" w:space="0" w:color="auto"/>
                    <w:left w:val="none" w:sz="0" w:space="0" w:color="auto"/>
                    <w:bottom w:val="none" w:sz="0" w:space="0" w:color="auto"/>
                    <w:right w:val="none" w:sz="0" w:space="0" w:color="auto"/>
                  </w:divBdr>
                  <w:divsChild>
                    <w:div w:id="92631193">
                      <w:marLeft w:val="0"/>
                      <w:marRight w:val="0"/>
                      <w:marTop w:val="0"/>
                      <w:marBottom w:val="0"/>
                      <w:divBdr>
                        <w:top w:val="none" w:sz="0" w:space="0" w:color="auto"/>
                        <w:left w:val="none" w:sz="0" w:space="0" w:color="auto"/>
                        <w:bottom w:val="none" w:sz="0" w:space="0" w:color="auto"/>
                        <w:right w:val="none" w:sz="0" w:space="0" w:color="auto"/>
                      </w:divBdr>
                    </w:div>
                    <w:div w:id="1434402724">
                      <w:marLeft w:val="0"/>
                      <w:marRight w:val="0"/>
                      <w:marTop w:val="0"/>
                      <w:marBottom w:val="0"/>
                      <w:divBdr>
                        <w:top w:val="none" w:sz="0" w:space="0" w:color="auto"/>
                        <w:left w:val="none" w:sz="0" w:space="0" w:color="auto"/>
                        <w:bottom w:val="none" w:sz="0" w:space="0" w:color="auto"/>
                        <w:right w:val="none" w:sz="0" w:space="0" w:color="auto"/>
                      </w:divBdr>
                    </w:div>
                  </w:divsChild>
                </w:div>
                <w:div w:id="1785727081">
                  <w:marLeft w:val="0"/>
                  <w:marRight w:val="0"/>
                  <w:marTop w:val="0"/>
                  <w:marBottom w:val="0"/>
                  <w:divBdr>
                    <w:top w:val="none" w:sz="0" w:space="0" w:color="auto"/>
                    <w:left w:val="none" w:sz="0" w:space="0" w:color="auto"/>
                    <w:bottom w:val="none" w:sz="0" w:space="0" w:color="auto"/>
                    <w:right w:val="none" w:sz="0" w:space="0" w:color="auto"/>
                  </w:divBdr>
                  <w:divsChild>
                    <w:div w:id="1570337496">
                      <w:marLeft w:val="0"/>
                      <w:marRight w:val="0"/>
                      <w:marTop w:val="0"/>
                      <w:marBottom w:val="0"/>
                      <w:divBdr>
                        <w:top w:val="none" w:sz="0" w:space="0" w:color="auto"/>
                        <w:left w:val="none" w:sz="0" w:space="0" w:color="auto"/>
                        <w:bottom w:val="none" w:sz="0" w:space="0" w:color="auto"/>
                        <w:right w:val="none" w:sz="0" w:space="0" w:color="auto"/>
                      </w:divBdr>
                    </w:div>
                    <w:div w:id="161147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634944">
      <w:bodyDiv w:val="1"/>
      <w:marLeft w:val="0"/>
      <w:marRight w:val="0"/>
      <w:marTop w:val="0"/>
      <w:marBottom w:val="0"/>
      <w:divBdr>
        <w:top w:val="none" w:sz="0" w:space="0" w:color="auto"/>
        <w:left w:val="none" w:sz="0" w:space="0" w:color="auto"/>
        <w:bottom w:val="none" w:sz="0" w:space="0" w:color="auto"/>
        <w:right w:val="none" w:sz="0" w:space="0" w:color="auto"/>
      </w:divBdr>
      <w:divsChild>
        <w:div w:id="397366798">
          <w:marLeft w:val="0"/>
          <w:marRight w:val="0"/>
          <w:marTop w:val="0"/>
          <w:marBottom w:val="0"/>
          <w:divBdr>
            <w:top w:val="none" w:sz="0" w:space="0" w:color="auto"/>
            <w:left w:val="none" w:sz="0" w:space="0" w:color="auto"/>
            <w:bottom w:val="none" w:sz="0" w:space="0" w:color="auto"/>
            <w:right w:val="none" w:sz="0" w:space="0" w:color="auto"/>
          </w:divBdr>
          <w:divsChild>
            <w:div w:id="1731148054">
              <w:marLeft w:val="0"/>
              <w:marRight w:val="0"/>
              <w:marTop w:val="0"/>
              <w:marBottom w:val="0"/>
              <w:divBdr>
                <w:top w:val="none" w:sz="0" w:space="0" w:color="auto"/>
                <w:left w:val="none" w:sz="0" w:space="0" w:color="auto"/>
                <w:bottom w:val="none" w:sz="0" w:space="0" w:color="auto"/>
                <w:right w:val="none" w:sz="0" w:space="0" w:color="auto"/>
              </w:divBdr>
              <w:divsChild>
                <w:div w:id="1680430679">
                  <w:marLeft w:val="0"/>
                  <w:marRight w:val="0"/>
                  <w:marTop w:val="0"/>
                  <w:marBottom w:val="0"/>
                  <w:divBdr>
                    <w:top w:val="none" w:sz="0" w:space="0" w:color="auto"/>
                    <w:left w:val="none" w:sz="0" w:space="0" w:color="auto"/>
                    <w:bottom w:val="none" w:sz="0" w:space="0" w:color="auto"/>
                    <w:right w:val="none" w:sz="0" w:space="0" w:color="auto"/>
                  </w:divBdr>
                  <w:divsChild>
                    <w:div w:id="2116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4397F-15C5-E14B-8B27-FCC432E1E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2740</Words>
  <Characters>15619</Characters>
  <Application>Microsoft Macintosh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18323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Helene Kuhn</cp:lastModifiedBy>
  <cp:revision>4</cp:revision>
  <cp:lastPrinted>2017-02-13T18:48:00Z</cp:lastPrinted>
  <dcterms:created xsi:type="dcterms:W3CDTF">2017-04-14T19:47:00Z</dcterms:created>
  <dcterms:modified xsi:type="dcterms:W3CDTF">2017-04-14T20:06:00Z</dcterms:modified>
</cp:coreProperties>
</file>